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25463392" w:rsidR="008A332F" w:rsidRDefault="006D135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414F68C3" w:rsidR="008A332F" w:rsidRPr="0041576D" w:rsidRDefault="008C6721" w:rsidP="0041576D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D1355">
        <w:rPr>
          <w:rFonts w:ascii="Arial" w:hAnsi="Arial" w:cs="Arial"/>
          <w:b/>
          <w:color w:val="auto"/>
          <w:sz w:val="24"/>
          <w:szCs w:val="24"/>
        </w:rPr>
        <w:t>I</w:t>
      </w:r>
      <w:r w:rsidR="00F37DA4">
        <w:rPr>
          <w:rFonts w:ascii="Arial" w:hAnsi="Arial" w:cs="Arial"/>
          <w:b/>
          <w:color w:val="auto"/>
          <w:sz w:val="24"/>
          <w:szCs w:val="24"/>
        </w:rPr>
        <w:t>I</w:t>
      </w:r>
      <w:r w:rsidR="004C585A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F37DA4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8538D" w:rsidRPr="00B8538D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8538D" w:rsidRDefault="00F2008A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Tytuł</w:t>
            </w:r>
            <w:r w:rsidR="00CA516B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B414DFE" w:rsidR="00CA516B" w:rsidRPr="00A9568F" w:rsidRDefault="00B8538D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Opracowanie rozwiązań informatycznych wspierających cyfryzację organizacji egzaminów zewnętrznych</w:t>
            </w:r>
          </w:p>
        </w:tc>
      </w:tr>
      <w:tr w:rsidR="00B8538D" w:rsidRPr="00B8538D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55DB028" w:rsidR="00CA516B" w:rsidRPr="00A9568F" w:rsidRDefault="00373AD6" w:rsidP="006822BC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Minister E</w:t>
            </w:r>
            <w:r w:rsidR="00B8538D"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dukacji Narodowej</w:t>
            </w:r>
          </w:p>
        </w:tc>
      </w:tr>
      <w:tr w:rsidR="00B8538D" w:rsidRPr="00B8538D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D31CDA7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Centrum Informatyczne Edukacj</w:t>
            </w:r>
            <w:r w:rsidR="00B51676">
              <w:rPr>
                <w:rFonts w:ascii="Arial" w:hAnsi="Arial" w:cs="Arial"/>
                <w:iCs/>
                <w:sz w:val="20"/>
                <w:szCs w:val="20"/>
              </w:rPr>
              <w:t>i</w:t>
            </w:r>
          </w:p>
        </w:tc>
      </w:tr>
      <w:tr w:rsidR="00B8538D" w:rsidRPr="00B8538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63BB50A" w:rsidR="00CA516B" w:rsidRPr="00A9568F" w:rsidRDefault="00DD454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Okręgowa Komisja Egzaminacyjna w Krakowie</w:t>
            </w:r>
          </w:p>
        </w:tc>
      </w:tr>
      <w:tr w:rsidR="00B8538D" w:rsidRPr="00B8538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8538D" w:rsidRDefault="00CA516B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C34863" w14:textId="3FA49FE0" w:rsidR="00606E89" w:rsidRPr="00A9568F" w:rsidRDefault="00FF39D7" w:rsidP="00606E89">
            <w:pPr>
              <w:spacing w:line="276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Fundusze Europejskie dla Rozwoju Społecznego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>Priorytet: Umiejętności</w:t>
            </w:r>
            <w:r w:rsidR="00606E89" w:rsidRPr="00A9568F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="00606E89" w:rsidRPr="00373AD6">
              <w:rPr>
                <w:rFonts w:ascii="Arial" w:hAnsi="Arial" w:cs="Arial"/>
                <w:iCs/>
                <w:sz w:val="20"/>
                <w:szCs w:val="20"/>
              </w:rPr>
              <w:t>Działanie</w:t>
            </w:r>
            <w:r w:rsidR="00373AD6">
              <w:rPr>
                <w:rFonts w:ascii="Arial" w:hAnsi="Arial" w:cs="Arial"/>
                <w:iCs/>
                <w:sz w:val="20"/>
                <w:szCs w:val="20"/>
              </w:rPr>
              <w:t xml:space="preserve"> 01.04:</w:t>
            </w:r>
            <w:r w:rsidR="00443FAD" w:rsidRPr="00A9568F">
              <w:rPr>
                <w:rFonts w:ascii="Arial" w:hAnsi="Arial" w:cs="Arial"/>
                <w:iCs/>
                <w:sz w:val="20"/>
                <w:szCs w:val="20"/>
              </w:rPr>
              <w:t xml:space="preserve"> Rozwój systemu edukacji</w:t>
            </w:r>
          </w:p>
          <w:p w14:paraId="55582688" w14:textId="299638A1" w:rsidR="00CA516B" w:rsidRPr="00A9568F" w:rsidRDefault="00606E89" w:rsidP="00606E89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sz w:val="20"/>
                <w:szCs w:val="20"/>
              </w:rPr>
              <w:t>budżet państwa: część 30</w:t>
            </w:r>
          </w:p>
        </w:tc>
      </w:tr>
      <w:tr w:rsidR="00B8538D" w:rsidRPr="00B8538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B8538D" w:rsidRDefault="008A332F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B8538D" w:rsidRDefault="008A332F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FA5C808" w:rsidR="00CA516B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B8538D" w:rsidRDefault="005212C8" w:rsidP="008A33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Całkowity koszt </w:t>
            </w:r>
            <w:r w:rsidR="006C78AE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projektu </w:t>
            </w: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687CD3B" w:rsidR="005212C8" w:rsidRPr="00A9568F" w:rsidRDefault="008064F2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color w:val="000000" w:themeColor="text1"/>
                <w:sz w:val="20"/>
                <w:szCs w:val="20"/>
              </w:rPr>
              <w:t>31 997 317,00 zł</w:t>
            </w:r>
          </w:p>
        </w:tc>
      </w:tr>
      <w:tr w:rsidR="00B8538D" w:rsidRPr="00B8538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8538D" w:rsidRDefault="0087452F" w:rsidP="0087452F">
            <w:pPr>
              <w:spacing w:after="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2B50C0"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B8538D" w:rsidRDefault="002B50C0" w:rsidP="00D86FEC">
            <w:pPr>
              <w:spacing w:after="120" w:line="24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B8538D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DADD5E7" w:rsidR="00CA516B" w:rsidRPr="00A9568F" w:rsidRDefault="008064F2" w:rsidP="008064F2">
            <w:pPr>
              <w:spacing w:after="0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A9568F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01.07.2023 - 31.12.2027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E1E43CF" w:rsidR="004C1D48" w:rsidRPr="00CC0C2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CC0C21" w:rsidRPr="00CC0C21">
        <w:rPr>
          <w:rFonts w:ascii="Arial" w:hAnsi="Arial" w:cs="Arial"/>
          <w:color w:val="000000" w:themeColor="text1"/>
          <w:sz w:val="18"/>
          <w:szCs w:val="18"/>
        </w:rPr>
        <w:t>Nie dotyczy</w:t>
      </w:r>
      <w:r w:rsidR="00F2008A" w:rsidRPr="00CC0C21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726700C" w:rsidR="00907F6D" w:rsidRPr="00A9568F" w:rsidRDefault="007E20B8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2</w:t>
            </w:r>
            <w:r w:rsidR="009152A8">
              <w:rPr>
                <w:rFonts w:ascii="Arial" w:hAnsi="Arial" w:cs="Arial"/>
                <w:sz w:val="20"/>
                <w:szCs w:val="20"/>
              </w:rPr>
              <w:t>7</w:t>
            </w:r>
            <w:r w:rsidRPr="00A9568F">
              <w:rPr>
                <w:rFonts w:ascii="Arial" w:hAnsi="Arial" w:cs="Arial"/>
                <w:sz w:val="20"/>
                <w:szCs w:val="20"/>
              </w:rPr>
              <w:t>,</w:t>
            </w:r>
            <w:r w:rsidR="009152A8">
              <w:rPr>
                <w:rFonts w:ascii="Arial" w:hAnsi="Arial" w:cs="Arial"/>
                <w:sz w:val="20"/>
                <w:szCs w:val="20"/>
              </w:rPr>
              <w:t>77</w:t>
            </w:r>
            <w:r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1B061A32" w14:textId="390D7422" w:rsidR="006948D3" w:rsidRPr="00A9568F" w:rsidRDefault="00AD0927" w:rsidP="00AD092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24,14 </w:t>
            </w:r>
            <w:r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6AC79DA7" w14:textId="06F7F679" w:rsidR="00071880" w:rsidRPr="00A9568F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B73B86" w14:textId="0EA9CBEB" w:rsidR="00071880" w:rsidRPr="00A9568F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9152A8">
              <w:rPr>
                <w:rFonts w:ascii="Arial" w:hAnsi="Arial" w:cs="Arial"/>
                <w:sz w:val="20"/>
                <w:szCs w:val="20"/>
              </w:rPr>
              <w:t xml:space="preserve">15,49 </w:t>
            </w:r>
            <w:r w:rsidR="00AD0927" w:rsidRPr="00A9568F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5427B2C6" w14:textId="77777777" w:rsidR="006948D3" w:rsidRPr="00A9568F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9DAC9" w14:textId="09F816CA" w:rsidR="00907F6D" w:rsidRPr="00A9568F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 xml:space="preserve">3. </w:t>
            </w:r>
            <w:ins w:id="0" w:author="Katarzyna Gut" w:date="2024-12-05T14:50:00Z" w16du:dateUtc="2024-12-05T13:50:00Z">
              <w:r w:rsidR="00A477FD">
                <w:rPr>
                  <w:rFonts w:ascii="Arial" w:hAnsi="Arial" w:cs="Arial"/>
                  <w:sz w:val="20"/>
                  <w:szCs w:val="20"/>
                </w:rPr>
                <w:t>nie dotyczy</w:t>
              </w:r>
            </w:ins>
          </w:p>
        </w:tc>
        <w:tc>
          <w:tcPr>
            <w:tcW w:w="3402" w:type="dxa"/>
          </w:tcPr>
          <w:p w14:paraId="65BB31D3" w14:textId="09CA343D" w:rsidR="00907F6D" w:rsidRPr="00A9568F" w:rsidRDefault="007E20B8" w:rsidP="00795AFA">
            <w:pPr>
              <w:rPr>
                <w:rFonts w:ascii="Arial" w:hAnsi="Arial" w:cs="Arial"/>
                <w:sz w:val="20"/>
                <w:szCs w:val="20"/>
              </w:rPr>
            </w:pPr>
            <w:r w:rsidRPr="00A9568F">
              <w:rPr>
                <w:rFonts w:ascii="Arial" w:hAnsi="Arial" w:cs="Arial"/>
                <w:sz w:val="20"/>
                <w:szCs w:val="20"/>
              </w:rPr>
              <w:t>78,12%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9568F" w:rsidRPr="002B50C0" w14:paraId="653A6489" w14:textId="77777777" w:rsidTr="006B5117">
        <w:tc>
          <w:tcPr>
            <w:tcW w:w="2127" w:type="dxa"/>
          </w:tcPr>
          <w:p w14:paraId="6F50AA31" w14:textId="77777777" w:rsidR="000854D4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 xml:space="preserve">Przygotowana dokumentacja dot. naboru </w:t>
            </w:r>
            <w:r w:rsidRPr="00A56616"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wykonawcy na zapewnienie </w:t>
            </w:r>
          </w:p>
          <w:p w14:paraId="37CD5B4F" w14:textId="049E0999" w:rsidR="00A9568F" w:rsidRPr="00A56616" w:rsidRDefault="000854D4" w:rsidP="000854D4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4A5D6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ACAEF29" w14:textId="7FCA0BC4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0645F1BB" w14:textId="44C578D8" w:rsidR="003C5AAF" w:rsidRPr="00A56616" w:rsidRDefault="003C5AAF" w:rsidP="003C5A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445753E6" w14:textId="0D3485DD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2416A31B" w14:textId="77777777" w:rsidTr="006B5117">
        <w:tc>
          <w:tcPr>
            <w:tcW w:w="2127" w:type="dxa"/>
          </w:tcPr>
          <w:p w14:paraId="4E2DA0B4" w14:textId="28B671EA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Wybrany wykonawca na zapewnienie usługi programistycznej w zakresie rozwoju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F687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506A6A" w14:textId="13690838" w:rsidR="00A9568F" w:rsidRPr="00A56616" w:rsidRDefault="000854D4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2-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1914" w:type="dxa"/>
          </w:tcPr>
          <w:p w14:paraId="4F0F4863" w14:textId="54F7DD71" w:rsidR="00A9568F" w:rsidRPr="00A56616" w:rsidRDefault="000854D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802" w:type="dxa"/>
          </w:tcPr>
          <w:p w14:paraId="1858DCAD" w14:textId="28E051E4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0854D4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7ADFEEC1" w14:textId="77777777" w:rsidTr="006B5117">
        <w:tc>
          <w:tcPr>
            <w:tcW w:w="2127" w:type="dxa"/>
          </w:tcPr>
          <w:p w14:paraId="1B0562C4" w14:textId="2EFC924D" w:rsidR="00A9568F" w:rsidRPr="00454023" w:rsidRDefault="00E0767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Wybrany wykonawca na zapewnienie usługi utrzymania infrastruktury w zakresie nowych rozwiązań IT opracowanych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AC8B4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AE27085" w14:textId="7905E308" w:rsidR="00A9568F" w:rsidRPr="00A56616" w:rsidRDefault="00E07678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C034A9A" w14:textId="43CE5F44" w:rsidR="00A9568F" w:rsidRPr="00A56616" w:rsidRDefault="00E07678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1551B6D6" w14:textId="15FC5E9C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56616">
              <w:rPr>
                <w:rFonts w:ascii="Arial" w:hAnsi="Arial" w:cs="Arial"/>
                <w:sz w:val="18"/>
                <w:szCs w:val="18"/>
              </w:rPr>
              <w:t>O</w:t>
            </w:r>
            <w:r w:rsidR="00E07678" w:rsidRPr="00A56616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A9568F" w:rsidRPr="002B50C0" w14:paraId="6C65022D" w14:textId="77777777" w:rsidTr="006B5117">
        <w:tc>
          <w:tcPr>
            <w:tcW w:w="2127" w:type="dxa"/>
          </w:tcPr>
          <w:p w14:paraId="724C211E" w14:textId="3D3920BD" w:rsidR="00A9568F" w:rsidRPr="00454023" w:rsidRDefault="0080110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oświadczenia egzaminatorów oceniających prace egzaminacyjne w sprawie przestrzegania zakresu czynności oraz ochrony informacji niejawnych przed nieuprawnionym ujawnieniem (w ramach e</w:t>
            </w:r>
            <w:r w:rsidR="00C565CB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F8278" w14:textId="05D89971" w:rsidR="00750467" w:rsidRPr="00E46CD7" w:rsidRDefault="00750467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B5D1821" w14:textId="5975502A" w:rsidR="00A9568F" w:rsidRPr="00A56616" w:rsidRDefault="0080110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5D735811" w14:textId="54B6EE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D067937" w14:textId="35E48391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48901E94" w14:textId="77777777" w:rsidTr="006B5117">
        <w:tc>
          <w:tcPr>
            <w:tcW w:w="2127" w:type="dxa"/>
          </w:tcPr>
          <w:p w14:paraId="08E94FC4" w14:textId="2D97071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protokołu liczby ocenionych prac przez egzaminatora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5D94F" w14:textId="61832B3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A8E93FF" w14:textId="06A109E4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AD097D7" w14:textId="489663D6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2F5E1D20" w14:textId="210BF6A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57A79E5F" w14:textId="77777777" w:rsidTr="006B5117">
        <w:tc>
          <w:tcPr>
            <w:tcW w:w="2127" w:type="dxa"/>
          </w:tcPr>
          <w:p w14:paraId="78B0BE56" w14:textId="5A21DCB3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zespołu egzaminatorów do oceny prac egzaminacyjnych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ECD1" w14:textId="001E9CEE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CC3E644" w14:textId="4144A0B2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12659E77" w14:textId="1E3681FD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5F7CF3F3" w14:textId="7A343616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39141199" w14:textId="77777777" w:rsidTr="006B5117">
        <w:tc>
          <w:tcPr>
            <w:tcW w:w="2127" w:type="dxa"/>
          </w:tcPr>
          <w:p w14:paraId="202D8078" w14:textId="201AEEF2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wyznaczania przewodniczącego zespołu egzaminatorów do oceny prac egzaminacyjnych (w ramach e-usługi: Obsługa umów zawieranych z egzaminato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645C7" w14:textId="3176FACD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1CFA707" w14:textId="35C0BA89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7647992C" w14:textId="2BC9266B" w:rsidR="00A9568F" w:rsidRPr="00A56616" w:rsidRDefault="008F710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2802" w:type="dxa"/>
          </w:tcPr>
          <w:p w14:paraId="33CC20D3" w14:textId="13BA91D8" w:rsidR="00A9568F" w:rsidRPr="00A56616" w:rsidRDefault="008F71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A56616" w:rsidRPr="00A56616" w14:paraId="6B20626A" w14:textId="77777777" w:rsidTr="006B5117">
        <w:tc>
          <w:tcPr>
            <w:tcW w:w="2127" w:type="dxa"/>
          </w:tcPr>
          <w:p w14:paraId="073FAE71" w14:textId="12763E86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wniosku dyrektora szkoły o wyrażenie zgody na przeprowadzenie egzaminu ósmoklasisty w innym miejscu niż szkoła (w ramach e-usługi: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3E364" w14:textId="3C8067FC" w:rsidR="00750467" w:rsidRPr="008B202F" w:rsidRDefault="00750467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630751F6" w14:textId="758EBD1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914" w:type="dxa"/>
          </w:tcPr>
          <w:p w14:paraId="2AE0340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6385BA3" w14:textId="45E2C45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9568F" w:rsidRPr="002B50C0" w14:paraId="640BF4A4" w14:textId="77777777" w:rsidTr="006B5117">
        <w:tc>
          <w:tcPr>
            <w:tcW w:w="2127" w:type="dxa"/>
          </w:tcPr>
          <w:p w14:paraId="5792D554" w14:textId="24A4B370" w:rsidR="00A9568F" w:rsidRPr="00454023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wniosku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 (w ramach e-usługi: Obsługa wniosków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zdającego, moduł KSDO - SIOEO, moduł ZIU.gov.pl –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EE86F" w14:textId="25220AC9" w:rsidR="00A9568F" w:rsidRPr="008B202F" w:rsidRDefault="00A9568F" w:rsidP="00750467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1F7B9E6" w14:textId="718ECBB0" w:rsidR="00A9568F" w:rsidRPr="00A56616" w:rsidRDefault="00784381" w:rsidP="0023727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27A382A6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6D7E8D4" w14:textId="62BD14B9" w:rsidR="00A9568F" w:rsidRPr="00A56616" w:rsidRDefault="009169A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69A3">
              <w:rPr>
                <w:rFonts w:ascii="Arial" w:hAnsi="Arial" w:cs="Arial"/>
                <w:sz w:val="18"/>
                <w:szCs w:val="18"/>
              </w:rPr>
              <w:t>W trakcie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A56616" w:rsidRPr="00A56616" w14:paraId="5AF0421D" w14:textId="77777777" w:rsidTr="006B5117">
        <w:tc>
          <w:tcPr>
            <w:tcW w:w="2127" w:type="dxa"/>
          </w:tcPr>
          <w:p w14:paraId="5300FE01" w14:textId="11817154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wniosku o wprowadzenie zmian w deklaracji przystąpienia ucznia/słuchacza do egzaminu ósmoklasisty z języka obcego nowożytnego w związku z uzyskaniem tytułu laureata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fnalisty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olimpiady albo laureata konkursu o zasięgu wojewódzkim lub ponad wojewódzkim (w ramach usługi: Obsługa wniosków o wprowadzenie zmian w deklaracji przystąpienia ucznia/słuchacza do egzaminu ósmoklasisty z języka obcego nowożytnego w związku z uzyskaniem tytułu laureata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fnalisty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olimpiady albo laureata konkursu o zasięgu wojewódzkim lub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ponadwojewódzkim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, moduł KSDO - SIOEO, moduł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4839" w14:textId="26048B80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4668A712" w14:textId="5885D1E1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914" w:type="dxa"/>
          </w:tcPr>
          <w:p w14:paraId="37DE3AC0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380B017" w14:textId="47ADFAA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70CC2737" w14:textId="77777777" w:rsidTr="006B5117">
        <w:tc>
          <w:tcPr>
            <w:tcW w:w="2127" w:type="dxa"/>
          </w:tcPr>
          <w:p w14:paraId="016AF663" w14:textId="52128899" w:rsidR="00A9568F" w:rsidRPr="00454023" w:rsidRDefault="00784381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Opracowany szablon pisma z odpowiedzią na wniosek o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weryfkacje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>/ arbitraż do zdającego w wersji elektronicznej (w ramach e-usługi: Obsługa wniosków o arbitraż,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AE809" w14:textId="1768761C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924AAB1" w14:textId="20CF1B7B" w:rsidR="00A9568F" w:rsidRPr="00A56616" w:rsidRDefault="00784381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EB50C42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2A43684" w14:textId="7ED2092B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57344B3B" w14:textId="77777777" w:rsidTr="006B5117">
        <w:tc>
          <w:tcPr>
            <w:tcW w:w="2127" w:type="dxa"/>
          </w:tcPr>
          <w:p w14:paraId="345927D2" w14:textId="72EC6C19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skierowanie do zdającego, do szkoły macierzystej, która złożyła wniosek o skierowanie lub do ośrodka egzaminacyjnego w wersji elektronicznej (w ramach e</w:t>
            </w:r>
            <w:r w:rsidR="00AD344D" w:rsidRPr="00454023">
              <w:rPr>
                <w:rFonts w:ascii="Arial" w:hAnsi="Arial" w:cs="Arial"/>
                <w:sz w:val="18"/>
                <w:szCs w:val="18"/>
              </w:rPr>
              <w:t>-</w:t>
            </w:r>
            <w:r w:rsidRPr="00454023">
              <w:rPr>
                <w:rFonts w:ascii="Arial" w:hAnsi="Arial" w:cs="Arial"/>
                <w:sz w:val="18"/>
                <w:szCs w:val="18"/>
              </w:rPr>
              <w:t>usługi: Obsługa wniosków o przeprowadzenie egzaminu w innym miejscu niż szkoła,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97110" w14:textId="1D87C406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1153617C" w14:textId="6718741A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46CF906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23E3049A" w14:textId="4CD02E8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47F2DB1D" w14:textId="77777777" w:rsidTr="006B5117">
        <w:tc>
          <w:tcPr>
            <w:tcW w:w="2127" w:type="dxa"/>
          </w:tcPr>
          <w:p w14:paraId="7D49B384" w14:textId="4EA6BD22" w:rsidR="00A9568F" w:rsidRPr="00454023" w:rsidRDefault="001F21C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zwolnienie do szkoły, która złożyła wniosek w wersji elektronicznej (w ramach e-usługi: Obsługa wniosków o zwolnienie z egzaminu lub poszczególnego przedmiotu, moduł KSDO-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C425" w14:textId="7C77E854" w:rsidR="00A9568F" w:rsidRPr="008B202F" w:rsidRDefault="00A9568F" w:rsidP="0075046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27097637" w14:textId="7B9CF3D0" w:rsidR="00A9568F" w:rsidRPr="00A56616" w:rsidRDefault="001F21C0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3108ED5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E867993" w14:textId="4E03E115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67509EE7" w14:textId="77777777" w:rsidTr="006B5117">
        <w:tc>
          <w:tcPr>
            <w:tcW w:w="2127" w:type="dxa"/>
          </w:tcPr>
          <w:p w14:paraId="3EB9D3EC" w14:textId="11195863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Opracowany szablon pisma z odpowiedzią na wniosek o szczególne dostosowanie do szkoły, która złożyła wniosek w wersji elektronicznej (w ramach e-usługi: Obsługa wniosków o szczególne dostosowanie warunków przeprowadzania egzaminu, moduł KSDO - SIOEO, moduł ZIU.gov.pl - moduł wniosków)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CAF0" w14:textId="1F18C9AA" w:rsidR="00A9568F" w:rsidRPr="00A56616" w:rsidRDefault="00A9568F" w:rsidP="00750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E8D60F4" w14:textId="42E63EC7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10CD75F1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532576C" w14:textId="4C19B416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278626" w14:textId="77777777" w:rsidTr="006B5117">
        <w:tc>
          <w:tcPr>
            <w:tcW w:w="2127" w:type="dxa"/>
          </w:tcPr>
          <w:p w14:paraId="60CEB471" w14:textId="7844451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moduł KSDO – SIOEO w zakresie wprowadzenia </w:t>
            </w:r>
            <w:r w:rsidRPr="00454023">
              <w:rPr>
                <w:rFonts w:ascii="Arial" w:hAnsi="Arial" w:cs="Arial"/>
                <w:sz w:val="18"/>
                <w:szCs w:val="18"/>
              </w:rPr>
              <w:lastRenderedPageBreak/>
              <w:t>jednego numeru dla zdającego przez całą historię zdawania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4EAE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EF05E2C" w14:textId="1096575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659ACA7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941675F" w14:textId="4A67A426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1AF19E7" w14:textId="77777777" w:rsidTr="006B5117">
        <w:tc>
          <w:tcPr>
            <w:tcW w:w="2127" w:type="dxa"/>
          </w:tcPr>
          <w:p w14:paraId="4CD7B342" w14:textId="311EB4CC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moduł KSDO – SIOEO w zakresie uruchomienia funkcjonalności pozwalającej na potwierdzanie odbioru przez szkołę materiałów egzaminacyjnych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D90D" w14:textId="14FD4F02" w:rsidR="00BF61B3" w:rsidRPr="008B202F" w:rsidRDefault="00BF61B3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70774AD" w14:textId="290C3EE9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914" w:type="dxa"/>
          </w:tcPr>
          <w:p w14:paraId="7414107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0C7F281" w14:textId="4E691A0F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5B97ED5" w14:textId="77777777" w:rsidTr="006B5117">
        <w:tc>
          <w:tcPr>
            <w:tcW w:w="2127" w:type="dxa"/>
          </w:tcPr>
          <w:p w14:paraId="13F985C9" w14:textId="528C18F6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ze współpracownikami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E1C4D" w14:textId="54CCC7CE" w:rsidR="00632296" w:rsidRPr="008B202F" w:rsidRDefault="00632296" w:rsidP="00237279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74E09D39" w14:textId="1733DCE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7FC7915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BBE11B0" w14:textId="7553501A" w:rsidR="00A9568F" w:rsidRPr="00A56616" w:rsidRDefault="00823B44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</w:tc>
      </w:tr>
      <w:tr w:rsidR="00A56616" w:rsidRPr="00A56616" w14:paraId="5AEC9E18" w14:textId="77777777" w:rsidTr="006B5117">
        <w:tc>
          <w:tcPr>
            <w:tcW w:w="2127" w:type="dxa"/>
          </w:tcPr>
          <w:p w14:paraId="711CBC62" w14:textId="0B5FFA12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Uruchomiona funkcjonalność pozwalająca na zawieranie umów z egzaminatorami (w ramach e-usługi: Obsługa umów zawieranych z egzaminatorami i innymi Współpracownikami, moduł KSDO - Egzaminator)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40252" w14:textId="4F1A1FFF" w:rsidR="00A9568F" w:rsidRPr="008B202F" w:rsidRDefault="00A9568F" w:rsidP="0063229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5B89FFCB" w14:textId="1F40B065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827004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6B41EB4B" w14:textId="73DADA6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637022" w14:textId="77777777" w:rsidTr="006B5117">
        <w:tc>
          <w:tcPr>
            <w:tcW w:w="2127" w:type="dxa"/>
          </w:tcPr>
          <w:p w14:paraId="042BB0E4" w14:textId="789FC2B4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Integracja z Archiwum Dokumentów Elektronicznych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DD799" w14:textId="77777777" w:rsidR="00A9568F" w:rsidRPr="00A56616" w:rsidRDefault="00A9568F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8B4C7F9" w14:textId="31693466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5A68688F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2800C44" w14:textId="40BF7AFE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0DD6322A" w14:textId="77777777" w:rsidTr="006B5117">
        <w:tc>
          <w:tcPr>
            <w:tcW w:w="2127" w:type="dxa"/>
          </w:tcPr>
          <w:p w14:paraId="3641FBFB" w14:textId="709681FE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włączenie Egzaminów próbnych do KSDO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C8F66" w14:textId="370D87F0" w:rsidR="009E0BDB" w:rsidRPr="00A56616" w:rsidRDefault="009E0BDB" w:rsidP="007504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1</w:t>
            </w:r>
          </w:p>
        </w:tc>
        <w:tc>
          <w:tcPr>
            <w:tcW w:w="1289" w:type="dxa"/>
          </w:tcPr>
          <w:p w14:paraId="0BC5ECE9" w14:textId="61F32D92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431E6A9B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0EC8C7C" w14:textId="3F408701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2335FBE0" w14:textId="77777777" w:rsidTr="006B5117">
        <w:tc>
          <w:tcPr>
            <w:tcW w:w="2127" w:type="dxa"/>
          </w:tcPr>
          <w:p w14:paraId="3058F12E" w14:textId="5AA02A7D" w:rsidR="00A9568F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 xml:space="preserve">Uruchomione </w:t>
            </w:r>
            <w:proofErr w:type="spellStart"/>
            <w:r w:rsidRPr="00454023">
              <w:rPr>
                <w:rFonts w:ascii="Arial" w:hAnsi="Arial" w:cs="Arial"/>
                <w:sz w:val="18"/>
                <w:szCs w:val="18"/>
              </w:rPr>
              <w:t>zmodyfkowane</w:t>
            </w:r>
            <w:proofErr w:type="spellEnd"/>
            <w:r w:rsidRPr="00454023">
              <w:rPr>
                <w:rFonts w:ascii="Arial" w:hAnsi="Arial" w:cs="Arial"/>
                <w:sz w:val="18"/>
                <w:szCs w:val="18"/>
              </w:rPr>
              <w:t xml:space="preserve"> systemy KSDO i ZIU.gov.pl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811" w14:textId="4F9CAACA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2 = 2</w:t>
            </w:r>
          </w:p>
        </w:tc>
        <w:tc>
          <w:tcPr>
            <w:tcW w:w="1289" w:type="dxa"/>
          </w:tcPr>
          <w:p w14:paraId="4B58D385" w14:textId="265DB90F" w:rsidR="00A9568F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29B76C03" w14:textId="77777777" w:rsidR="00A9568F" w:rsidRPr="00A56616" w:rsidRDefault="00A9568F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CB768A2" w14:textId="0706E544" w:rsidR="00A9568F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56616" w:rsidRPr="00A56616" w14:paraId="35526E08" w14:textId="77777777" w:rsidTr="006B5117">
        <w:tc>
          <w:tcPr>
            <w:tcW w:w="2127" w:type="dxa"/>
          </w:tcPr>
          <w:p w14:paraId="4D7FF3F7" w14:textId="17FDC6D7" w:rsidR="0052567A" w:rsidRPr="00454023" w:rsidRDefault="0052567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54023">
              <w:rPr>
                <w:rFonts w:ascii="Arial" w:hAnsi="Arial" w:cs="Arial"/>
                <w:sz w:val="18"/>
                <w:szCs w:val="18"/>
              </w:rPr>
              <w:t>Wdrożone wszystkie e-usługi wymienione w pkt. 2.2.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F1E20" w14:textId="762C6005" w:rsidR="009E0BDB" w:rsidRPr="00A56616" w:rsidRDefault="009E0BDB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nr 5 =</w:t>
            </w:r>
            <w:r w:rsidR="00142C1C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89" w:type="dxa"/>
          </w:tcPr>
          <w:p w14:paraId="7EF391D4" w14:textId="05867DC8" w:rsidR="0052567A" w:rsidRPr="00A56616" w:rsidRDefault="0052567A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56616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914" w:type="dxa"/>
          </w:tcPr>
          <w:p w14:paraId="612E7AE8" w14:textId="77777777" w:rsidR="0052567A" w:rsidRPr="00A56616" w:rsidRDefault="0052567A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4F2E1117" w14:textId="03D5ED07" w:rsidR="0052567A" w:rsidRPr="00A56616" w:rsidRDefault="009169A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56616">
        <w:rPr>
          <w:rFonts w:ascii="Arial" w:hAnsi="Arial" w:cs="Arial"/>
          <w:b/>
          <w:sz w:val="20"/>
          <w:szCs w:val="20"/>
        </w:rPr>
        <w:t xml:space="preserve">Wskaźniki </w:t>
      </w:r>
      <w:r w:rsidRPr="00141A92">
        <w:rPr>
          <w:rFonts w:ascii="Arial" w:hAnsi="Arial" w:cs="Arial"/>
          <w:b/>
          <w:sz w:val="20"/>
          <w:szCs w:val="20"/>
        </w:rPr>
        <w:t>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4B31" w:rsidRPr="002B50C0" w14:paraId="3B60E3C2" w14:textId="77777777" w:rsidTr="00047D9D">
        <w:tc>
          <w:tcPr>
            <w:tcW w:w="2545" w:type="dxa"/>
          </w:tcPr>
          <w:p w14:paraId="195D355F" w14:textId="457B79D9" w:rsidR="00904B31" w:rsidRPr="00B80178" w:rsidRDefault="001E5A30" w:rsidP="00904B31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1. </w:t>
            </w:r>
            <w:r w:rsidR="00904B31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opracowanych rozwiązań informatycznych wspierających cyfryzację </w:t>
            </w:r>
          </w:p>
          <w:p w14:paraId="561F10EF" w14:textId="27D52A8C" w:rsidR="00904B31" w:rsidRPr="00B80178" w:rsidRDefault="00904B31" w:rsidP="00904B3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 (KSDO, Egzaminy Próbne, www.ziu.gov.pl)</w:t>
            </w:r>
          </w:p>
        </w:tc>
        <w:tc>
          <w:tcPr>
            <w:tcW w:w="1278" w:type="dxa"/>
          </w:tcPr>
          <w:p w14:paraId="00D98FCC" w14:textId="0278677B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6E38F6" w14:textId="2170145A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08C0384" w14:textId="34F57443" w:rsidR="00904B31" w:rsidRPr="00B80178" w:rsidRDefault="00904B3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2268" w:type="dxa"/>
          </w:tcPr>
          <w:p w14:paraId="766FD590" w14:textId="74511673" w:rsidR="00904B31" w:rsidRPr="00B80178" w:rsidRDefault="00904B31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6B222C48" w14:textId="77777777" w:rsidTr="00047D9D">
        <w:tc>
          <w:tcPr>
            <w:tcW w:w="2545" w:type="dxa"/>
          </w:tcPr>
          <w:p w14:paraId="706CF24B" w14:textId="6DA0682A" w:rsidR="00B80178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 xml:space="preserve">Liczba wdrożonych rozwiązań informatycznych wspierających cyfryzację </w:t>
            </w:r>
          </w:p>
          <w:p w14:paraId="1BF0E358" w14:textId="1E98214F" w:rsidR="00904B31" w:rsidRPr="00B80178" w:rsidRDefault="00B80178" w:rsidP="00B80178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80178">
              <w:rPr>
                <w:rFonts w:cs="Arial"/>
                <w:sz w:val="18"/>
                <w:szCs w:val="18"/>
                <w:lang w:val="pl-PL" w:eastAsia="pl-PL"/>
              </w:rPr>
              <w:t>systemu oświaty</w:t>
            </w:r>
          </w:p>
        </w:tc>
        <w:tc>
          <w:tcPr>
            <w:tcW w:w="1278" w:type="dxa"/>
          </w:tcPr>
          <w:p w14:paraId="034E76EC" w14:textId="5C1FACF6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434E7F0" w14:textId="43C51EC9" w:rsidR="00904B31" w:rsidRPr="00B80178" w:rsidRDefault="0075046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2CB2E8D6" w14:textId="301158F4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669B33E1" w14:textId="3D44F70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7C1633A8" w14:textId="77777777" w:rsidTr="00047D9D">
        <w:tc>
          <w:tcPr>
            <w:tcW w:w="2545" w:type="dxa"/>
          </w:tcPr>
          <w:p w14:paraId="03F5EEB2" w14:textId="410C51BD" w:rsidR="00904B31" w:rsidRPr="00B80178" w:rsidRDefault="001E5A30" w:rsidP="00B80178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 xml:space="preserve">3.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baz danych zawierających dane egzaminatorów i współpracowników, zintegrowanych w ramach projektu</w:t>
            </w:r>
          </w:p>
        </w:tc>
        <w:tc>
          <w:tcPr>
            <w:tcW w:w="1278" w:type="dxa"/>
          </w:tcPr>
          <w:p w14:paraId="0CD2C73C" w14:textId="72715A2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31EE7D" w14:textId="1C48D1BD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F96F2E6" w14:textId="02627D05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2268" w:type="dxa"/>
          </w:tcPr>
          <w:p w14:paraId="6CF131F3" w14:textId="3DB6647B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3746B4B0" w14:textId="77777777" w:rsidTr="00047D9D">
        <w:tc>
          <w:tcPr>
            <w:tcW w:w="2545" w:type="dxa"/>
          </w:tcPr>
          <w:p w14:paraId="0F8E293D" w14:textId="7F19961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4.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audytów dostępności nowych rozwiązań</w:t>
            </w:r>
          </w:p>
        </w:tc>
        <w:tc>
          <w:tcPr>
            <w:tcW w:w="1278" w:type="dxa"/>
          </w:tcPr>
          <w:p w14:paraId="5BD0C254" w14:textId="0303DD31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BC010E" w14:textId="46494EE2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31816F8C" w14:textId="456249A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4DA11245" w14:textId="26B57B0E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04B31" w:rsidRPr="002B50C0" w14:paraId="4916754C" w14:textId="77777777" w:rsidTr="00047D9D">
        <w:tc>
          <w:tcPr>
            <w:tcW w:w="2545" w:type="dxa"/>
          </w:tcPr>
          <w:p w14:paraId="210D8CB7" w14:textId="61F4B0CD" w:rsidR="00904B31" w:rsidRPr="00B80178" w:rsidRDefault="001E5A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5. </w:t>
            </w:r>
            <w:r w:rsidR="00B80178" w:rsidRPr="00B80178">
              <w:rPr>
                <w:rFonts w:cs="Arial"/>
                <w:sz w:val="18"/>
                <w:szCs w:val="18"/>
                <w:lang w:val="pl-PL" w:eastAsia="pl-PL"/>
              </w:rPr>
              <w:t>Liczba wdrożonych e-usług</w:t>
            </w:r>
          </w:p>
        </w:tc>
        <w:tc>
          <w:tcPr>
            <w:tcW w:w="1278" w:type="dxa"/>
          </w:tcPr>
          <w:p w14:paraId="1FDC10CA" w14:textId="0D2E232A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87CD3B9" w14:textId="3E07B27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80178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47D33ED7" w14:textId="287DE240" w:rsidR="00904B31" w:rsidRPr="00B80178" w:rsidRDefault="00B80178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3C5AA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80178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2268" w:type="dxa"/>
          </w:tcPr>
          <w:p w14:paraId="0E1EA7C2" w14:textId="3B5CAB6A" w:rsidR="00904B31" w:rsidRPr="00B80178" w:rsidRDefault="00B8017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8017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565CB" w:rsidRPr="00AD344D" w14:paraId="16505451" w14:textId="77777777" w:rsidTr="00517F12">
        <w:tc>
          <w:tcPr>
            <w:tcW w:w="2937" w:type="dxa"/>
          </w:tcPr>
          <w:p w14:paraId="1426B8D7" w14:textId="77C42AF3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wniosków o </w:t>
            </w:r>
            <w:proofErr w:type="spellStart"/>
            <w:r w:rsidRPr="00AD344D">
              <w:rPr>
                <w:rFonts w:ascii="Arial" w:hAnsi="Arial" w:cs="Arial"/>
                <w:sz w:val="18"/>
                <w:szCs w:val="18"/>
              </w:rPr>
              <w:t>weryfkację</w:t>
            </w:r>
            <w:proofErr w:type="spellEnd"/>
            <w:r w:rsidRPr="00AD344D">
              <w:rPr>
                <w:rFonts w:ascii="Arial" w:hAnsi="Arial" w:cs="Arial"/>
                <w:sz w:val="18"/>
                <w:szCs w:val="18"/>
              </w:rPr>
              <w:t xml:space="preserve"> sumy punktów uzyskanych podczas egzaminu składane przez zdającego</w:t>
            </w:r>
          </w:p>
        </w:tc>
        <w:tc>
          <w:tcPr>
            <w:tcW w:w="1169" w:type="dxa"/>
          </w:tcPr>
          <w:p w14:paraId="2C8DC90D" w14:textId="7506F53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666D35C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1C74FE1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7E0AE2F1" w14:textId="77777777" w:rsidTr="00517F12">
        <w:tc>
          <w:tcPr>
            <w:tcW w:w="2937" w:type="dxa"/>
          </w:tcPr>
          <w:p w14:paraId="3E5E2A36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Usługa cyfrowego potwierdzenia </w:t>
            </w:r>
          </w:p>
          <w:p w14:paraId="3D863A5A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odbioru przez szkołę materiałów </w:t>
            </w:r>
          </w:p>
          <w:p w14:paraId="61795547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egzaminacyjnych – potwierdzenia </w:t>
            </w:r>
          </w:p>
          <w:p w14:paraId="20D53D07" w14:textId="06C962AF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wpływają do OKE</w:t>
            </w:r>
          </w:p>
        </w:tc>
        <w:tc>
          <w:tcPr>
            <w:tcW w:w="1169" w:type="dxa"/>
          </w:tcPr>
          <w:p w14:paraId="2F92EFC3" w14:textId="414C4CFF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304EAD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5EB26CF5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39C268C2" w14:textId="77777777" w:rsidTr="00517F12">
        <w:tc>
          <w:tcPr>
            <w:tcW w:w="2937" w:type="dxa"/>
          </w:tcPr>
          <w:p w14:paraId="367BD3ED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umów zawieranych z </w:t>
            </w:r>
          </w:p>
          <w:p w14:paraId="477E0B15" w14:textId="77777777" w:rsidR="00AD344D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egzaminatorami i innymi </w:t>
            </w:r>
          </w:p>
          <w:p w14:paraId="3BB97C44" w14:textId="497BF241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współpracownikami</w:t>
            </w:r>
          </w:p>
        </w:tc>
        <w:tc>
          <w:tcPr>
            <w:tcW w:w="1169" w:type="dxa"/>
          </w:tcPr>
          <w:p w14:paraId="55E11245" w14:textId="5F6B6658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134" w:type="dxa"/>
          </w:tcPr>
          <w:p w14:paraId="3686CB8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6C3B4B3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AFB4AA1" w14:textId="77777777" w:rsidTr="00517F12">
        <w:tc>
          <w:tcPr>
            <w:tcW w:w="2937" w:type="dxa"/>
          </w:tcPr>
          <w:p w14:paraId="03301B07" w14:textId="57FBF3C8" w:rsidR="00C565CB" w:rsidRPr="00AD344D" w:rsidRDefault="00AD344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arbitraż</w:t>
            </w:r>
          </w:p>
        </w:tc>
        <w:tc>
          <w:tcPr>
            <w:tcW w:w="1169" w:type="dxa"/>
          </w:tcPr>
          <w:p w14:paraId="67898A72" w14:textId="2089D28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22912C6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6606479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6FDC277" w14:textId="77777777" w:rsidTr="00CA2A00">
        <w:trPr>
          <w:trHeight w:val="400"/>
        </w:trPr>
        <w:tc>
          <w:tcPr>
            <w:tcW w:w="2937" w:type="dxa"/>
          </w:tcPr>
          <w:p w14:paraId="278E8347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zwolnienie z </w:t>
            </w:r>
          </w:p>
          <w:p w14:paraId="214F1469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egzaminu lub poszczególnego </w:t>
            </w:r>
          </w:p>
          <w:p w14:paraId="7C8F6CC2" w14:textId="71CEBCE9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przedmiotu</w:t>
            </w:r>
          </w:p>
        </w:tc>
        <w:tc>
          <w:tcPr>
            <w:tcW w:w="1169" w:type="dxa"/>
          </w:tcPr>
          <w:p w14:paraId="254C385A" w14:textId="4B30D9A1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781AA17E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0B265F2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40E30BDB" w14:textId="77777777" w:rsidTr="00517F12">
        <w:tc>
          <w:tcPr>
            <w:tcW w:w="2937" w:type="dxa"/>
          </w:tcPr>
          <w:p w14:paraId="52236BDE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Obsługa wniosków o szczególne </w:t>
            </w:r>
          </w:p>
          <w:p w14:paraId="33EE0A60" w14:textId="77777777" w:rsidR="00AD344D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 xml:space="preserve">dostosowanie warunków </w:t>
            </w:r>
          </w:p>
          <w:p w14:paraId="46754411" w14:textId="4E10DFD6" w:rsidR="00C565CB" w:rsidRPr="00CA2A00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CA2A00">
              <w:rPr>
                <w:rFonts w:ascii="Arial" w:hAnsi="Arial" w:cs="Arial"/>
                <w:sz w:val="18"/>
                <w:szCs w:val="18"/>
              </w:rPr>
              <w:t>przeprowadzania egzaminu</w:t>
            </w:r>
          </w:p>
        </w:tc>
        <w:tc>
          <w:tcPr>
            <w:tcW w:w="1169" w:type="dxa"/>
          </w:tcPr>
          <w:p w14:paraId="1BC11958" w14:textId="75BAB51B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59F5FE4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D2934F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45C9FA2" w14:textId="77777777" w:rsidTr="00517F12">
        <w:tc>
          <w:tcPr>
            <w:tcW w:w="2937" w:type="dxa"/>
          </w:tcPr>
          <w:p w14:paraId="3D145F17" w14:textId="07927006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>Obsługa wniosków o przeprowadzenie egzaminu w innym miejscu niż szkoła</w:t>
            </w:r>
          </w:p>
        </w:tc>
        <w:tc>
          <w:tcPr>
            <w:tcW w:w="1169" w:type="dxa"/>
          </w:tcPr>
          <w:p w14:paraId="5190C06F" w14:textId="49E6A1C5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39333C50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7D9DA8AB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65CB" w:rsidRPr="00AD344D" w14:paraId="2C3695AC" w14:textId="77777777" w:rsidTr="00517F12">
        <w:tc>
          <w:tcPr>
            <w:tcW w:w="2937" w:type="dxa"/>
          </w:tcPr>
          <w:p w14:paraId="672DD9AE" w14:textId="327BD51C" w:rsidR="00C565CB" w:rsidRPr="00AD344D" w:rsidRDefault="00AD344D" w:rsidP="00AD344D">
            <w:pPr>
              <w:rPr>
                <w:rFonts w:ascii="Arial" w:hAnsi="Arial" w:cs="Arial"/>
                <w:sz w:val="18"/>
                <w:szCs w:val="18"/>
              </w:rPr>
            </w:pPr>
            <w:r w:rsidRPr="00AD344D">
              <w:rPr>
                <w:rFonts w:ascii="Arial" w:hAnsi="Arial" w:cs="Arial"/>
                <w:sz w:val="18"/>
                <w:szCs w:val="18"/>
              </w:rPr>
              <w:t xml:space="preserve">Obsługa wniosków o wprowadzenie zmian w deklaracji przystąpienia ucznia/słuchacza do egzaminu ósmoklasisty z języka obcego nowożytnego w związku z uzyskaniem tytułu laureata lub finalisty olimpiady albo laureata konkursu o zasięgu wojewódzkim lub </w:t>
            </w:r>
            <w:proofErr w:type="spellStart"/>
            <w:r w:rsidRPr="00AD344D">
              <w:rPr>
                <w:rFonts w:ascii="Arial" w:hAnsi="Arial" w:cs="Arial"/>
                <w:sz w:val="18"/>
                <w:szCs w:val="18"/>
              </w:rPr>
              <w:t>ponadwojewódzkim</w:t>
            </w:r>
            <w:proofErr w:type="spellEnd"/>
          </w:p>
        </w:tc>
        <w:tc>
          <w:tcPr>
            <w:tcW w:w="1169" w:type="dxa"/>
          </w:tcPr>
          <w:p w14:paraId="6504E869" w14:textId="2F60DE60" w:rsidR="00C565CB" w:rsidRPr="00AD344D" w:rsidRDefault="00AD344D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344D">
              <w:rPr>
                <w:rFonts w:ascii="Arial" w:hAnsi="Arial" w:cs="Arial"/>
                <w:sz w:val="18"/>
                <w:szCs w:val="18"/>
                <w:lang w:eastAsia="pl-PL"/>
              </w:rPr>
              <w:t>2026</w:t>
            </w:r>
          </w:p>
        </w:tc>
        <w:tc>
          <w:tcPr>
            <w:tcW w:w="1134" w:type="dxa"/>
          </w:tcPr>
          <w:p w14:paraId="0854FC2F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F5B4A1A" w14:textId="77777777" w:rsidR="00C565CB" w:rsidRPr="00AD344D" w:rsidRDefault="00C565CB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06E84" w:rsidRPr="00C06E84" w14:paraId="465526A9" w14:textId="77777777" w:rsidTr="00C6751B">
        <w:tc>
          <w:tcPr>
            <w:tcW w:w="2937" w:type="dxa"/>
          </w:tcPr>
          <w:p w14:paraId="6BA14B36" w14:textId="29D8B5C0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zdających, udostępniane według jednego numeru Zdającego obowiązującego przez całą </w:t>
            </w:r>
          </w:p>
          <w:p w14:paraId="284D10AE" w14:textId="25CF3E2C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lastRenderedPageBreak/>
              <w:t>historię zdawania</w:t>
            </w:r>
          </w:p>
        </w:tc>
        <w:tc>
          <w:tcPr>
            <w:tcW w:w="1169" w:type="dxa"/>
          </w:tcPr>
          <w:p w14:paraId="2F85B7CE" w14:textId="54E9DAAE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37E93673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08DAA0B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059B8778" w14:textId="77777777" w:rsidTr="00C6751B">
        <w:tc>
          <w:tcPr>
            <w:tcW w:w="2937" w:type="dxa"/>
          </w:tcPr>
          <w:p w14:paraId="58BEF168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szkół, które </w:t>
            </w:r>
          </w:p>
          <w:p w14:paraId="46B28637" w14:textId="51BD49D4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odebrały materiały egzaminacyjne</w:t>
            </w:r>
          </w:p>
        </w:tc>
        <w:tc>
          <w:tcPr>
            <w:tcW w:w="1169" w:type="dxa"/>
          </w:tcPr>
          <w:p w14:paraId="49D3BF73" w14:textId="59B97467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134" w:type="dxa"/>
          </w:tcPr>
          <w:p w14:paraId="5B6485F4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A73C00D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E84" w:rsidRPr="00C06E84" w14:paraId="7DEFFD7C" w14:textId="77777777" w:rsidTr="00C6751B">
        <w:tc>
          <w:tcPr>
            <w:tcW w:w="2937" w:type="dxa"/>
          </w:tcPr>
          <w:p w14:paraId="2A0AF712" w14:textId="77777777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 xml:space="preserve">Dane o liczbie egzaminatorów </w:t>
            </w:r>
          </w:p>
          <w:p w14:paraId="2652E3EE" w14:textId="01B538FF" w:rsidR="00C06E84" w:rsidRPr="00C06E84" w:rsidRDefault="00C06E84" w:rsidP="00C06E84">
            <w:pPr>
              <w:rPr>
                <w:rFonts w:ascii="Arial" w:hAnsi="Arial" w:cs="Arial"/>
                <w:sz w:val="18"/>
                <w:szCs w:val="18"/>
              </w:rPr>
            </w:pPr>
            <w:r w:rsidRPr="00C06E84">
              <w:rPr>
                <w:rFonts w:ascii="Arial" w:hAnsi="Arial" w:cs="Arial"/>
                <w:sz w:val="18"/>
                <w:szCs w:val="18"/>
              </w:rPr>
              <w:t>i współpracowników</w:t>
            </w:r>
          </w:p>
        </w:tc>
        <w:tc>
          <w:tcPr>
            <w:tcW w:w="1169" w:type="dxa"/>
          </w:tcPr>
          <w:p w14:paraId="54FEEFFC" w14:textId="114AE4F4" w:rsidR="00C06E84" w:rsidRPr="00C06E84" w:rsidRDefault="00C06E8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C06E84">
              <w:rPr>
                <w:rFonts w:ascii="Arial" w:hAnsi="Arial" w:cs="Arial"/>
                <w:sz w:val="18"/>
                <w:szCs w:val="18"/>
                <w:lang w:eastAsia="pl-PL"/>
              </w:rPr>
              <w:t>2024</w:t>
            </w:r>
          </w:p>
        </w:tc>
        <w:tc>
          <w:tcPr>
            <w:tcW w:w="1134" w:type="dxa"/>
          </w:tcPr>
          <w:p w14:paraId="53497E2C" w14:textId="77777777" w:rsidR="00C06E84" w:rsidRPr="00C06E84" w:rsidRDefault="00C06E8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57A3FD7" w14:textId="77777777" w:rsidR="00C06E84" w:rsidRPr="00C06E84" w:rsidRDefault="00C06E84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786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1786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1786E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2C11" w:rsidRPr="002B50C0" w14:paraId="304A4806" w14:textId="77777777" w:rsidTr="006251DB">
        <w:tc>
          <w:tcPr>
            <w:tcW w:w="2547" w:type="dxa"/>
          </w:tcPr>
          <w:p w14:paraId="774F8386" w14:textId="079EA245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Zintegrowana baza danych egzaminatorów i innych współpracowników</w:t>
            </w:r>
          </w:p>
        </w:tc>
        <w:tc>
          <w:tcPr>
            <w:tcW w:w="1701" w:type="dxa"/>
          </w:tcPr>
          <w:p w14:paraId="4075B46D" w14:textId="45CB6D19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2025</w:t>
            </w:r>
          </w:p>
        </w:tc>
        <w:tc>
          <w:tcPr>
            <w:tcW w:w="1843" w:type="dxa"/>
          </w:tcPr>
          <w:p w14:paraId="7E97801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151A62BA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4B8E21" w14:textId="77777777" w:rsidTr="006251DB">
        <w:tc>
          <w:tcPr>
            <w:tcW w:w="2547" w:type="dxa"/>
          </w:tcPr>
          <w:p w14:paraId="4C101B26" w14:textId="439A9D1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Raporty dostępności KSDO</w:t>
            </w:r>
          </w:p>
        </w:tc>
        <w:tc>
          <w:tcPr>
            <w:tcW w:w="1701" w:type="dxa"/>
          </w:tcPr>
          <w:p w14:paraId="20EE50C1" w14:textId="3486388E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19CCEAE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7B1EFDC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6B7599B3" w14:textId="77777777" w:rsidTr="006251DB">
        <w:tc>
          <w:tcPr>
            <w:tcW w:w="2547" w:type="dxa"/>
          </w:tcPr>
          <w:p w14:paraId="352EE495" w14:textId="2E267393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Materiały informacyjno-promocyjne w zakresie wprowadzanych zmian</w:t>
            </w:r>
          </w:p>
        </w:tc>
        <w:tc>
          <w:tcPr>
            <w:tcW w:w="1701" w:type="dxa"/>
          </w:tcPr>
          <w:p w14:paraId="6304038A" w14:textId="220C745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C08B60D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53CE04B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B2C11" w:rsidRPr="002B50C0" w14:paraId="70E0B25D" w14:textId="77777777" w:rsidTr="006251DB">
        <w:tc>
          <w:tcPr>
            <w:tcW w:w="2547" w:type="dxa"/>
          </w:tcPr>
          <w:p w14:paraId="7B367E48" w14:textId="6BD38A80" w:rsidR="00BB2C11" w:rsidRPr="00806553" w:rsidRDefault="007806B5" w:rsidP="007806B5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Zmodyfikowany ZIU.gov.pl w zakresie modułu wniosków i modułu komunikacji</w:t>
            </w:r>
          </w:p>
        </w:tc>
        <w:tc>
          <w:tcPr>
            <w:tcW w:w="1701" w:type="dxa"/>
          </w:tcPr>
          <w:p w14:paraId="74978E8F" w14:textId="2D757D04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7544EE45" w14:textId="77777777" w:rsidR="00BB2C11" w:rsidRPr="00806553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23E4C1EE" w14:textId="77777777" w:rsidR="009516EB" w:rsidRDefault="009516EB" w:rsidP="009516EB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887537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>KSDO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sz w:val="18"/>
                <w:szCs w:val="18"/>
              </w:rPr>
              <w:t>uzupełnianie się</w:t>
            </w:r>
            <w:r w:rsidRPr="00887537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52144F">
              <w:rPr>
                <w:rFonts w:ascii="Arial" w:hAnsi="Arial" w:cs="Arial"/>
                <w:sz w:val="18"/>
                <w:szCs w:val="18"/>
              </w:rPr>
              <w:t>analizowanie</w:t>
            </w:r>
          </w:p>
          <w:p w14:paraId="7075C3AD" w14:textId="698D94EA" w:rsidR="00BB2C11" w:rsidRPr="007830A6" w:rsidRDefault="00BB2C11" w:rsidP="007830A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BB2C11" w:rsidRPr="002B50C0" w14:paraId="19B53634" w14:textId="77777777" w:rsidTr="006251DB">
        <w:tc>
          <w:tcPr>
            <w:tcW w:w="2547" w:type="dxa"/>
          </w:tcPr>
          <w:p w14:paraId="7F8219B1" w14:textId="7CEE89B1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806553">
              <w:rPr>
                <w:rFonts w:ascii="Arial" w:hAnsi="Arial" w:cs="Arial"/>
                <w:sz w:val="18"/>
                <w:szCs w:val="18"/>
              </w:rPr>
              <w:t>Zmodyf</w:t>
            </w:r>
            <w:r w:rsidR="00AC4FED">
              <w:rPr>
                <w:rFonts w:ascii="Arial" w:hAnsi="Arial" w:cs="Arial"/>
                <w:sz w:val="18"/>
                <w:szCs w:val="18"/>
              </w:rPr>
              <w:t>i</w:t>
            </w:r>
            <w:r w:rsidRPr="00806553">
              <w:rPr>
                <w:rFonts w:ascii="Arial" w:hAnsi="Arial" w:cs="Arial"/>
                <w:sz w:val="18"/>
                <w:szCs w:val="18"/>
              </w:rPr>
              <w:t>kowany KSDO w zakresie wszystkich modułów</w:t>
            </w:r>
          </w:p>
        </w:tc>
        <w:tc>
          <w:tcPr>
            <w:tcW w:w="1701" w:type="dxa"/>
          </w:tcPr>
          <w:p w14:paraId="3D209B34" w14:textId="1DE5CE52" w:rsidR="00BB2C11" w:rsidRPr="00806553" w:rsidRDefault="007806B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66417E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806553">
              <w:rPr>
                <w:rFonts w:ascii="Arial" w:hAnsi="Arial" w:cs="Arial"/>
                <w:sz w:val="18"/>
                <w:szCs w:val="18"/>
                <w:lang w:eastAsia="pl-PL"/>
              </w:rPr>
              <w:t>2027</w:t>
            </w:r>
          </w:p>
        </w:tc>
        <w:tc>
          <w:tcPr>
            <w:tcW w:w="1843" w:type="dxa"/>
          </w:tcPr>
          <w:p w14:paraId="26EEF621" w14:textId="77777777" w:rsidR="00BB2C11" w:rsidRPr="00BF6342" w:rsidRDefault="00BB2C11" w:rsidP="006251D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610F07E8" w14:textId="0701E4F2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1. Systemu Uczelni Wyższych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204CBC8" w14:textId="6EB8D80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r w:rsidRPr="00BF6342">
              <w:rPr>
                <w:rFonts w:ascii="Arial" w:hAnsi="Arial" w:cs="Arial"/>
                <w:sz w:val="18"/>
                <w:szCs w:val="18"/>
              </w:rPr>
              <w:t>ePNP</w:t>
            </w:r>
            <w:proofErr w:type="spellEnd"/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0670502" w14:textId="44455725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3. EWD/PWE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wspieranie;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D273322" w14:textId="48F6AF1C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4. ADE Archiwum Dokumentów Elektronicznych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>; modelowanie biznesowe,</w:t>
            </w:r>
          </w:p>
          <w:p w14:paraId="265BB6AD" w14:textId="332CF9FD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5. SIO</w:t>
            </w:r>
            <w:r w:rsidR="00002B86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FEF46BC" w14:textId="5F7F26B1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6. SIOEPK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Z;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wspieranie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750588FB" w14:textId="2BFC2E97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 xml:space="preserve">7. OKE </w:t>
            </w:r>
            <w:proofErr w:type="spellStart"/>
            <w:r w:rsidRPr="00BF6342">
              <w:rPr>
                <w:rFonts w:ascii="Arial" w:hAnsi="Arial" w:cs="Arial"/>
                <w:sz w:val="18"/>
                <w:szCs w:val="18"/>
              </w:rPr>
              <w:t>egz.z</w:t>
            </w:r>
            <w:proofErr w:type="spellEnd"/>
            <w:r w:rsidRPr="00BF6342">
              <w:rPr>
                <w:rFonts w:ascii="Arial" w:hAnsi="Arial" w:cs="Arial"/>
                <w:sz w:val="18"/>
                <w:szCs w:val="18"/>
              </w:rPr>
              <w:t xml:space="preserve"> kwalifikacji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C74E79" w:rsidRPr="00BF6342">
              <w:rPr>
                <w:rFonts w:ascii="Arial" w:hAnsi="Arial" w:cs="Arial"/>
                <w:sz w:val="18"/>
                <w:szCs w:val="18"/>
              </w:rPr>
              <w:t>korzystanie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25DBD5A" w14:textId="04942BFA" w:rsidR="00873FC9" w:rsidRPr="00BF6342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8. Ocenianie na ekranie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uzupełnianie się;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15BD739" w14:textId="77777777" w:rsidR="00873FC9" w:rsidRDefault="00873FC9" w:rsidP="00873FC9">
            <w:pPr>
              <w:rPr>
                <w:rFonts w:ascii="Arial" w:hAnsi="Arial" w:cs="Arial"/>
                <w:sz w:val="18"/>
                <w:szCs w:val="18"/>
              </w:rPr>
            </w:pPr>
            <w:r w:rsidRPr="00BF6342">
              <w:rPr>
                <w:rFonts w:ascii="Arial" w:hAnsi="Arial" w:cs="Arial"/>
                <w:sz w:val="18"/>
                <w:szCs w:val="18"/>
              </w:rPr>
              <w:t>9. Węzeł Krajowy</w:t>
            </w:r>
            <w:r w:rsidR="00E51CEC" w:rsidRPr="00BF6342">
              <w:rPr>
                <w:rFonts w:ascii="Arial" w:hAnsi="Arial" w:cs="Arial"/>
                <w:sz w:val="18"/>
                <w:szCs w:val="18"/>
              </w:rPr>
              <w:t xml:space="preserve">; korzystanie; </w:t>
            </w:r>
            <w:r w:rsidR="009E34FE" w:rsidRPr="00BF6342">
              <w:rPr>
                <w:rFonts w:ascii="Arial" w:hAnsi="Arial" w:cs="Arial"/>
                <w:sz w:val="18"/>
                <w:szCs w:val="18"/>
              </w:rPr>
              <w:t>wdrożony</w:t>
            </w:r>
          </w:p>
          <w:p w14:paraId="38651A78" w14:textId="1500B966" w:rsidR="009516EB" w:rsidRPr="00BF6342" w:rsidRDefault="009516EB" w:rsidP="00873F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 ZIU.gov.pl, uzupełnianie się</w:t>
            </w:r>
            <w:r w:rsidRPr="00D60B14">
              <w:rPr>
                <w:rFonts w:ascii="Arial" w:hAnsi="Arial" w:cs="Arial"/>
                <w:sz w:val="18"/>
                <w:szCs w:val="18"/>
              </w:rPr>
              <w:t>; analizowanie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C4FED" w:rsidRPr="002B50C0" w14:paraId="6C05AE62" w14:textId="77777777" w:rsidTr="00322614">
        <w:tc>
          <w:tcPr>
            <w:tcW w:w="3265" w:type="dxa"/>
            <w:vAlign w:val="center"/>
          </w:tcPr>
          <w:p w14:paraId="05410675" w14:textId="5D790FFC" w:rsidR="00904C7B" w:rsidRPr="00B11DC2" w:rsidRDefault="00904C7B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Zmiany legislacyjne w systemie oświaty mające wpływ na zakres projektu</w:t>
            </w:r>
          </w:p>
        </w:tc>
        <w:tc>
          <w:tcPr>
            <w:tcW w:w="1697" w:type="dxa"/>
          </w:tcPr>
          <w:p w14:paraId="2AA16170" w14:textId="04BAA864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C23E29A" w14:textId="4F2B379D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ABB5610" w14:textId="058D8A89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1.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 Analiza aktów prawnych. </w:t>
            </w:r>
          </w:p>
          <w:p w14:paraId="0BD73C60" w14:textId="41060D2E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Bieżący monitoring planowanych zmian legislacyjnych. </w:t>
            </w:r>
          </w:p>
          <w:p w14:paraId="74A49ADE" w14:textId="77777777" w:rsidR="0069784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>. Zapewnienie stałej i szybkiej ścieżki komunikacji w tym zakresie z CKE oraz właściwym departamentem MEN.</w:t>
            </w:r>
          </w:p>
          <w:p w14:paraId="09822C09" w14:textId="77777777" w:rsidR="00904C7B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 KSDO dostosowany do obowiązującego prawa oświatowego.</w:t>
            </w:r>
          </w:p>
          <w:p w14:paraId="57B8EA69" w14:textId="13A80077" w:rsidR="009516EB" w:rsidRPr="00B11DC2" w:rsidRDefault="009516EB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>3</w:t>
            </w:r>
            <w:r w:rsidR="00A477FD" w:rsidRPr="00A477FD">
              <w:rPr>
                <w:rFonts w:ascii="Arial" w:hAnsi="Arial" w:cs="Arial"/>
                <w:sz w:val="18"/>
                <w:szCs w:val="18"/>
              </w:rPr>
              <w:t xml:space="preserve">. Brak </w:t>
            </w:r>
            <w:r w:rsidR="00A477FD"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70836528" w14:textId="77777777" w:rsidTr="00322614">
        <w:tc>
          <w:tcPr>
            <w:tcW w:w="3265" w:type="dxa"/>
            <w:vAlign w:val="center"/>
          </w:tcPr>
          <w:p w14:paraId="78FE11D2" w14:textId="5927E6CD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>Duża liczba systemów/ zbiorów danych w obszarze obsługi pracy egzaminatorów i współpracowników</w:t>
            </w:r>
          </w:p>
          <w:p w14:paraId="0341139B" w14:textId="02C59733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– stworzonych oraz utrzymywanych w </w:t>
            </w:r>
          </w:p>
          <w:p w14:paraId="3E0F19B6" w14:textId="7299E2B8" w:rsidR="00AC4FED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różnych OKE</w:t>
            </w:r>
          </w:p>
        </w:tc>
        <w:tc>
          <w:tcPr>
            <w:tcW w:w="1697" w:type="dxa"/>
          </w:tcPr>
          <w:p w14:paraId="645A3242" w14:textId="26D2F257" w:rsidR="00AC4FED" w:rsidRPr="00B11DC2" w:rsidRDefault="0069784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duża </w:t>
            </w:r>
          </w:p>
        </w:tc>
        <w:tc>
          <w:tcPr>
            <w:tcW w:w="2126" w:type="dxa"/>
          </w:tcPr>
          <w:p w14:paraId="7346F154" w14:textId="34F65D53" w:rsidR="00AC4FED" w:rsidRPr="00B11DC2" w:rsidRDefault="0069784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736A115" w14:textId="3C0DDEAE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904C7B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Powołanie roli Product </w:t>
            </w:r>
            <w:proofErr w:type="spellStart"/>
            <w:r w:rsidRPr="00B11DC2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Pr="00B11DC2">
              <w:rPr>
                <w:rFonts w:ascii="Arial" w:hAnsi="Arial" w:cs="Arial"/>
                <w:sz w:val="18"/>
                <w:szCs w:val="18"/>
              </w:rPr>
              <w:t xml:space="preserve">, którego zadaniem jest uzgadnianie wymagań z OKE i współpraca z </w:t>
            </w:r>
          </w:p>
          <w:p w14:paraId="63886B86" w14:textId="35FDB80F" w:rsidR="00697842" w:rsidRPr="00B11DC2" w:rsidRDefault="00697842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zespołem deweloperskim oraz analityka biznesowego, którego zadaniem jest analiza </w:t>
            </w:r>
            <w:proofErr w:type="spellStart"/>
            <w:r w:rsidRPr="00B11DC2">
              <w:rPr>
                <w:rFonts w:ascii="Arial" w:hAnsi="Arial" w:cs="Arial"/>
                <w:sz w:val="18"/>
                <w:szCs w:val="18"/>
              </w:rPr>
              <w:t>zdefniowanych</w:t>
            </w:r>
            <w:proofErr w:type="spellEnd"/>
            <w:r w:rsidRPr="00B11DC2">
              <w:rPr>
                <w:rFonts w:ascii="Arial" w:hAnsi="Arial" w:cs="Arial"/>
                <w:sz w:val="18"/>
                <w:szCs w:val="18"/>
              </w:rPr>
              <w:t xml:space="preserve"> wymagań i przepływu danych między integrowanymi systemach. </w:t>
            </w:r>
          </w:p>
          <w:p w14:paraId="6D609934" w14:textId="371E7508" w:rsidR="00697842" w:rsidRPr="00B11DC2" w:rsidRDefault="00904C7B" w:rsidP="006978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</w:t>
            </w:r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Niezwłoczne zgłaszanie do CIE </w:t>
            </w:r>
            <w:proofErr w:type="spellStart"/>
            <w:r w:rsidR="00697842" w:rsidRPr="00B11DC2">
              <w:rPr>
                <w:rFonts w:ascii="Arial" w:hAnsi="Arial" w:cs="Arial"/>
                <w:sz w:val="18"/>
                <w:szCs w:val="18"/>
              </w:rPr>
              <w:t>zidentyfkowanych</w:t>
            </w:r>
            <w:proofErr w:type="spellEnd"/>
            <w:r w:rsidR="00697842" w:rsidRPr="00B11DC2">
              <w:rPr>
                <w:rFonts w:ascii="Arial" w:hAnsi="Arial" w:cs="Arial"/>
                <w:sz w:val="18"/>
                <w:szCs w:val="18"/>
              </w:rPr>
              <w:t xml:space="preserve"> zagrożeń, mających wpływ na wprowadzanie jednolitych rozwiązań do wszystkich OKE.</w:t>
            </w:r>
          </w:p>
          <w:p w14:paraId="34ADAFBB" w14:textId="77777777" w:rsidR="00697842" w:rsidRDefault="00904C7B" w:rsidP="00697842">
            <w:pPr>
              <w:rPr>
                <w:ins w:id="2" w:author="Gałązka Anna" w:date="2024-12-05T14:14:00Z" w16du:dateUtc="2024-12-05T13:14:00Z"/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Ujednolicenie systemów w obszarze pracy egzaminatorów i współpracowników.</w:t>
            </w:r>
          </w:p>
          <w:p w14:paraId="03A51E2D" w14:textId="6A593CE0" w:rsidR="001821D3" w:rsidRPr="00B11DC2" w:rsidRDefault="00A477FD" w:rsidP="00697842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5E2F40AE" w14:textId="77777777" w:rsidTr="00322614">
        <w:tc>
          <w:tcPr>
            <w:tcW w:w="3265" w:type="dxa"/>
            <w:vAlign w:val="center"/>
          </w:tcPr>
          <w:p w14:paraId="5D4F2514" w14:textId="50F8515A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Utrata danych przechowywanych w systemach OKE do obsługi egzaminatorów ze względu na przestarzałe </w:t>
            </w:r>
          </w:p>
          <w:p w14:paraId="192CC093" w14:textId="6155D344" w:rsidR="00E834C2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rozwiązania stosowane przez </w:t>
            </w:r>
          </w:p>
          <w:p w14:paraId="486E108D" w14:textId="64E486F1" w:rsidR="00AC4FED" w:rsidRPr="00B11DC2" w:rsidRDefault="00E834C2" w:rsidP="00E834C2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poszczególne OKE</w:t>
            </w:r>
          </w:p>
        </w:tc>
        <w:tc>
          <w:tcPr>
            <w:tcW w:w="1697" w:type="dxa"/>
          </w:tcPr>
          <w:p w14:paraId="417DCA3D" w14:textId="61E28C51" w:rsidR="00AC4FED" w:rsidRPr="00B11DC2" w:rsidRDefault="00E834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11C457E9" w14:textId="72C99C83" w:rsidR="00AC4FED" w:rsidRPr="00B11DC2" w:rsidRDefault="00E834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596FA6F" w14:textId="3199E5EB" w:rsidR="00AC4FED" w:rsidRPr="00B11DC2" w:rsidRDefault="00904C7B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3E1C2A" w:rsidRPr="00B11DC2">
              <w:rPr>
                <w:rFonts w:ascii="Arial" w:hAnsi="Arial" w:cs="Arial"/>
                <w:sz w:val="18"/>
                <w:szCs w:val="18"/>
              </w:rPr>
              <w:t>Zastosowanie w infrastrukturze KSDO rozwiązań pozwalających na właściwe zabezpieczenie przechowywanych danych.</w:t>
            </w:r>
          </w:p>
          <w:p w14:paraId="79150C66" w14:textId="77777777" w:rsidR="00E81CC3" w:rsidRDefault="00AE0974" w:rsidP="003E1C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Bezpieczna infrastruktura zapobiegająca utracie danych.</w:t>
            </w:r>
          </w:p>
          <w:p w14:paraId="346D3FA4" w14:textId="3291E902" w:rsidR="001821D3" w:rsidRPr="00B11DC2" w:rsidRDefault="00A477FD" w:rsidP="003E1C2A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4C03358D" w14:textId="77777777" w:rsidTr="00322614">
        <w:tc>
          <w:tcPr>
            <w:tcW w:w="3265" w:type="dxa"/>
            <w:vAlign w:val="center"/>
          </w:tcPr>
          <w:p w14:paraId="05C3474B" w14:textId="2536C379" w:rsidR="00AC4FED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Przedłużające się procedury związane z wyłonieniem wykonawców</w:t>
            </w:r>
          </w:p>
        </w:tc>
        <w:tc>
          <w:tcPr>
            <w:tcW w:w="1697" w:type="dxa"/>
          </w:tcPr>
          <w:p w14:paraId="2F92CA42" w14:textId="61BA11C9" w:rsidR="00AC4FED" w:rsidRPr="00B11DC2" w:rsidRDefault="00E81CC3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2D6620CB" w14:textId="07D4D8EE" w:rsidR="00AC4FED" w:rsidRPr="00B11DC2" w:rsidRDefault="00E81CC3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827EDA7" w14:textId="2B5FC112" w:rsidR="00E81CC3" w:rsidRPr="00B11DC2" w:rsidRDefault="00E81CC3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0445DA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>Przestrzeganie procedur dotyczących zamówień publicznych,</w:t>
            </w:r>
          </w:p>
          <w:p w14:paraId="7D0CEF88" w14:textId="7D73FD10" w:rsidR="00E81CC3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 xml:space="preserve">. Staranne przygotowanie dokumentacji związanej z zamówieniami publicznymi, </w:t>
            </w:r>
          </w:p>
          <w:p w14:paraId="584D3F9D" w14:textId="1B7C3708" w:rsidR="00AC4FED" w:rsidRPr="00B11DC2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="00E81CC3" w:rsidRPr="00B11DC2">
              <w:rPr>
                <w:rFonts w:ascii="Arial" w:hAnsi="Arial" w:cs="Arial"/>
                <w:sz w:val="18"/>
                <w:szCs w:val="18"/>
              </w:rPr>
              <w:t>. Odpowiednie przygotowanie procedur związanych z wyłonieniem wykonawców z odpowiednim wyprzedzeniem czasowym.</w:t>
            </w:r>
          </w:p>
          <w:p w14:paraId="4389A429" w14:textId="77777777" w:rsidR="00E81CC3" w:rsidRDefault="000445DA" w:rsidP="00E81CC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Realizacja procedury </w:t>
            </w:r>
            <w:r w:rsidR="00E04EE9">
              <w:rPr>
                <w:rFonts w:ascii="Arial" w:hAnsi="Arial" w:cs="Arial"/>
                <w:sz w:val="18"/>
                <w:szCs w:val="18"/>
              </w:rPr>
              <w:t>udzielania zamówienie publicznych zgodnie z przyjętym harmonogramem.</w:t>
            </w:r>
          </w:p>
          <w:p w14:paraId="4204C4EB" w14:textId="27A0C5A9" w:rsidR="001821D3" w:rsidRPr="00B11DC2" w:rsidRDefault="00A477FD" w:rsidP="00E81CC3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AC4FED" w:rsidRPr="002B50C0" w14:paraId="2A508721" w14:textId="77777777" w:rsidTr="00322614">
        <w:tc>
          <w:tcPr>
            <w:tcW w:w="3265" w:type="dxa"/>
            <w:vAlign w:val="center"/>
          </w:tcPr>
          <w:p w14:paraId="4057BE17" w14:textId="2D6ECA61" w:rsidR="00AC4FED" w:rsidRPr="00B11DC2" w:rsidRDefault="005731E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Niedoszacowanie nakładów inwestycyjnych</w:t>
            </w:r>
          </w:p>
        </w:tc>
        <w:tc>
          <w:tcPr>
            <w:tcW w:w="1697" w:type="dxa"/>
          </w:tcPr>
          <w:p w14:paraId="012459FE" w14:textId="5FB69B2D" w:rsidR="00AC4FED" w:rsidRPr="00B11DC2" w:rsidRDefault="005731E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A9D0C62" w14:textId="3906484E" w:rsidR="00AC4FED" w:rsidRPr="00B11DC2" w:rsidRDefault="005731E5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805AB46" w14:textId="2E6F6CC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1C4ADD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Monitoring wyników innych przetargów dotyczących podobnego zakresu działań, tak, aby utrzymać </w:t>
            </w:r>
          </w:p>
          <w:p w14:paraId="0C889E82" w14:textId="77777777" w:rsidR="005731E5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bieżącą aktualność szacowań cen, </w:t>
            </w:r>
          </w:p>
          <w:p w14:paraId="5330AFFB" w14:textId="1A387EB3" w:rsidR="005731E5" w:rsidRPr="00B11DC2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  <w:r w:rsidR="005731E5" w:rsidRPr="00B11DC2">
              <w:rPr>
                <w:rFonts w:ascii="Arial" w:hAnsi="Arial" w:cs="Arial"/>
                <w:sz w:val="18"/>
                <w:szCs w:val="18"/>
              </w:rPr>
              <w:t xml:space="preserve">. Analiza aktualnych rozwiązań technologicznych, by uniknąć angażowania się w tracące na znaczeniu </w:t>
            </w:r>
          </w:p>
          <w:p w14:paraId="26E977F9" w14:textId="77777777" w:rsidR="00AC4FED" w:rsidRPr="00B11DC2" w:rsidRDefault="005731E5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rynkowym produkty.</w:t>
            </w:r>
          </w:p>
          <w:p w14:paraId="2D641ED0" w14:textId="77777777" w:rsidR="005731E5" w:rsidRDefault="001C4ADD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 Zapewnienie budżetu adekwatnego do potrzeb projektu.</w:t>
            </w:r>
          </w:p>
          <w:p w14:paraId="25F104C4" w14:textId="680F465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C45FACA" w14:textId="77777777" w:rsidTr="00322614">
        <w:tc>
          <w:tcPr>
            <w:tcW w:w="3265" w:type="dxa"/>
            <w:vAlign w:val="center"/>
          </w:tcPr>
          <w:p w14:paraId="0A7CD045" w14:textId="299E5F56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lastRenderedPageBreak/>
              <w:t xml:space="preserve">Zaburzenia płynności finansowej na poziomie planu finansowego </w:t>
            </w:r>
          </w:p>
          <w:p w14:paraId="7068EE35" w14:textId="3BBC403B" w:rsidR="00745558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jednostki, w części dotyczącej </w:t>
            </w:r>
          </w:p>
          <w:p w14:paraId="7933229E" w14:textId="04875CAC" w:rsidR="005731E5" w:rsidRPr="00B11DC2" w:rsidRDefault="00745558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projektu</w:t>
            </w:r>
          </w:p>
        </w:tc>
        <w:tc>
          <w:tcPr>
            <w:tcW w:w="1697" w:type="dxa"/>
          </w:tcPr>
          <w:p w14:paraId="39C3F1F2" w14:textId="55C743F9" w:rsidR="005731E5" w:rsidRPr="00B11DC2" w:rsidRDefault="00745558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D25B625" w14:textId="00519211" w:rsidR="005731E5" w:rsidRPr="00B11DC2" w:rsidRDefault="00745558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F3ADEEB" w14:textId="23A4979C" w:rsidR="005731E5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745558" w:rsidRPr="00B11DC2">
              <w:rPr>
                <w:rFonts w:ascii="Arial" w:hAnsi="Arial" w:cs="Arial"/>
                <w:sz w:val="18"/>
                <w:szCs w:val="18"/>
              </w:rPr>
              <w:t>Staranne planowanie budżetu projektu na rok bieżący, odpowiednio wczesne zgłaszanie zapotrzebowania na środki i występowanie o rezerwę lub przesunięcie środków między projektami oraz paragrafami wewnątrz projektu.</w:t>
            </w:r>
          </w:p>
          <w:p w14:paraId="3AA0BFE7" w14:textId="77777777" w:rsidR="00B11DC2" w:rsidRDefault="00CD665C" w:rsidP="007455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Plan finansowy dostosowany do potrzeb projektu.</w:t>
            </w:r>
          </w:p>
          <w:p w14:paraId="1AC96C21" w14:textId="148C6621" w:rsidR="001821D3" w:rsidRPr="00B11DC2" w:rsidRDefault="00A477FD" w:rsidP="00745558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7DED0630" w14:textId="77777777" w:rsidTr="00322614">
        <w:tc>
          <w:tcPr>
            <w:tcW w:w="3265" w:type="dxa"/>
            <w:vAlign w:val="center"/>
          </w:tcPr>
          <w:p w14:paraId="1806B46E" w14:textId="2CB444E7" w:rsidR="005731E5" w:rsidRPr="00B11DC2" w:rsidRDefault="00F84FB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97" w:type="dxa"/>
          </w:tcPr>
          <w:p w14:paraId="5444AE8F" w14:textId="1A7038D8" w:rsidR="005731E5" w:rsidRPr="00B11DC2" w:rsidRDefault="00F84FB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9E9928B" w14:textId="47045206" w:rsidR="005731E5" w:rsidRPr="00B11DC2" w:rsidRDefault="00F84FBA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0106C93" w14:textId="3CE66B4A" w:rsidR="005731E5" w:rsidRDefault="00CD665C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4FBA" w:rsidRPr="00B11DC2">
              <w:rPr>
                <w:rFonts w:ascii="Arial" w:hAnsi="Arial" w:cs="Arial"/>
                <w:sz w:val="18"/>
                <w:szCs w:val="18"/>
              </w:rPr>
              <w:t>Staranne przygotowanie danych do integracji, integrowanie przestarzałych systemów poprzez ich zastępowanie.</w:t>
            </w:r>
          </w:p>
          <w:p w14:paraId="2F7F92DC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Integracja systemów wraz z zapewnieniem pełnej migracji danych.</w:t>
            </w:r>
          </w:p>
          <w:p w14:paraId="40A7BC3B" w14:textId="747857EA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2A3DBA14" w14:textId="77777777" w:rsidTr="00322614">
        <w:tc>
          <w:tcPr>
            <w:tcW w:w="3265" w:type="dxa"/>
            <w:vAlign w:val="center"/>
          </w:tcPr>
          <w:p w14:paraId="47CE4BD6" w14:textId="1425CCE6" w:rsidR="005731E5" w:rsidRPr="00B11DC2" w:rsidRDefault="00136A2D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Brak płynności działania systemu w punktach krytycznych - np. podczas publikacji wyników egzaminów.</w:t>
            </w:r>
          </w:p>
        </w:tc>
        <w:tc>
          <w:tcPr>
            <w:tcW w:w="1697" w:type="dxa"/>
          </w:tcPr>
          <w:p w14:paraId="5040196C" w14:textId="06CC34CA" w:rsidR="005731E5" w:rsidRPr="00B11DC2" w:rsidRDefault="00136A2D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61C256B" w14:textId="2617F3FD" w:rsidR="005731E5" w:rsidRPr="00B11DC2" w:rsidRDefault="00136A2D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0E41F8B" w14:textId="39A01B04" w:rsidR="005731E5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136A2D" w:rsidRPr="00B11DC2">
              <w:rPr>
                <w:rFonts w:ascii="Arial" w:hAnsi="Arial" w:cs="Arial"/>
                <w:sz w:val="18"/>
                <w:szCs w:val="18"/>
              </w:rPr>
              <w:t>Zastosowanie rozwiązań chmurowych, pozwalających na elastyczne dostosowywanie parametrów systemu do aktualnych potrzeb.</w:t>
            </w:r>
          </w:p>
          <w:p w14:paraId="6113EE5B" w14:textId="77777777" w:rsidR="00B11DC2" w:rsidRDefault="00646AF9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System działa płynnie w momentach krytycznych.</w:t>
            </w:r>
          </w:p>
          <w:p w14:paraId="40D443E7" w14:textId="5035F778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  <w:tr w:rsidR="005731E5" w:rsidRPr="002B50C0" w14:paraId="3AAD0C78" w14:textId="77777777" w:rsidTr="00322614">
        <w:tc>
          <w:tcPr>
            <w:tcW w:w="3265" w:type="dxa"/>
            <w:vAlign w:val="center"/>
          </w:tcPr>
          <w:p w14:paraId="08876A8E" w14:textId="55E4969E" w:rsidR="005731E5" w:rsidRPr="00B11DC2" w:rsidRDefault="00B11DC2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Problemy związane z brakiem umiejętności korzystania z systemu przez użytkowników.</w:t>
            </w:r>
          </w:p>
        </w:tc>
        <w:tc>
          <w:tcPr>
            <w:tcW w:w="1697" w:type="dxa"/>
          </w:tcPr>
          <w:p w14:paraId="4E0F7113" w14:textId="27C50ECA" w:rsidR="005731E5" w:rsidRPr="00B11DC2" w:rsidRDefault="00B11DC2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71B52D" w14:textId="6DD84A14" w:rsidR="005731E5" w:rsidRPr="00B11DC2" w:rsidRDefault="00B11DC2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11DC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A110FFE" w14:textId="09C890B2" w:rsidR="005731E5" w:rsidRDefault="00B11DC2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B11DC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74074">
              <w:rPr>
                <w:rFonts w:ascii="Arial" w:hAnsi="Arial" w:cs="Arial"/>
                <w:sz w:val="18"/>
                <w:szCs w:val="18"/>
              </w:rPr>
              <w:t xml:space="preserve">a. 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Dbałość o maksymalną intuicyjność systemu, </w:t>
            </w:r>
            <w:r w:rsidR="00F74074">
              <w:rPr>
                <w:rFonts w:ascii="Arial" w:hAnsi="Arial" w:cs="Arial"/>
                <w:sz w:val="18"/>
                <w:szCs w:val="18"/>
              </w:rPr>
              <w:t>b</w:t>
            </w:r>
            <w:r w:rsidRPr="00B11DC2">
              <w:rPr>
                <w:rFonts w:ascii="Arial" w:hAnsi="Arial" w:cs="Arial"/>
                <w:sz w:val="18"/>
                <w:szCs w:val="18"/>
              </w:rPr>
              <w:t xml:space="preserve">. Przygotowywanie instrukcji korzystania z poszczególnych funkcjonalności, </w:t>
            </w:r>
            <w:r w:rsidR="00F74074">
              <w:rPr>
                <w:rFonts w:ascii="Arial" w:hAnsi="Arial" w:cs="Arial"/>
                <w:sz w:val="18"/>
                <w:szCs w:val="18"/>
              </w:rPr>
              <w:t>c</w:t>
            </w:r>
            <w:r w:rsidRPr="00B11DC2">
              <w:rPr>
                <w:rFonts w:ascii="Arial" w:hAnsi="Arial" w:cs="Arial"/>
                <w:sz w:val="18"/>
                <w:szCs w:val="18"/>
              </w:rPr>
              <w:t>. Rozbudowana wielopoziomowa linia wsparcia użytkowników (helpdesk techniczny, helpdesk merytoryczny).</w:t>
            </w:r>
          </w:p>
          <w:p w14:paraId="252E7D68" w14:textId="77777777" w:rsidR="00B11DC2" w:rsidRDefault="00F74074" w:rsidP="005731E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Ograniczona liczba zgłoszeń dotyczących trudności w obsłudze systemu przez użytkowników.</w:t>
            </w:r>
          </w:p>
          <w:p w14:paraId="42405FEE" w14:textId="24DC5629" w:rsidR="001821D3" w:rsidRPr="00B11DC2" w:rsidRDefault="00A477FD" w:rsidP="005731E5">
            <w:pPr>
              <w:rPr>
                <w:rFonts w:ascii="Arial" w:hAnsi="Arial" w:cs="Arial"/>
                <w:sz w:val="18"/>
                <w:szCs w:val="18"/>
              </w:rPr>
            </w:pPr>
            <w:r w:rsidRPr="00A477FD">
              <w:rPr>
                <w:rFonts w:ascii="Arial" w:hAnsi="Arial" w:cs="Arial"/>
                <w:sz w:val="18"/>
                <w:szCs w:val="18"/>
              </w:rPr>
              <w:t xml:space="preserve">3. Brak </w:t>
            </w:r>
            <w:r>
              <w:rPr>
                <w:rFonts w:ascii="Arial" w:hAnsi="Arial" w:cs="Arial"/>
                <w:sz w:val="18"/>
                <w:szCs w:val="18"/>
              </w:rPr>
              <w:t>zmiany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56E34" w:rsidRPr="001B6667" w14:paraId="06F77FC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921B00" w14:textId="60CE1C9D" w:rsidR="00556E34" w:rsidRPr="003C7976" w:rsidRDefault="00556E34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legislacyjne w systemie oświaty wpływające na zakres projektu.</w:t>
            </w:r>
          </w:p>
        </w:tc>
        <w:tc>
          <w:tcPr>
            <w:tcW w:w="1701" w:type="dxa"/>
            <w:shd w:val="clear" w:color="auto" w:fill="FFFFFF"/>
          </w:tcPr>
          <w:p w14:paraId="1322A8D8" w14:textId="36F2E1B4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B411C7" w14:textId="339F0703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41BD19A" w14:textId="77777777" w:rsidR="00556E34" w:rsidRDefault="0009073E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Analiza aktów prawnych. Bieżący monitoring planowanych zmian legislacyjnych. Zapewnienie stałej i szybkiej ścieżki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komunikacji w tym zakresie z CKE oraz właściwym departamentem MEN.</w:t>
            </w:r>
          </w:p>
          <w:p w14:paraId="1E1AD8AF" w14:textId="5E0282A2" w:rsidR="0009073E" w:rsidRPr="0009073E" w:rsidRDefault="0009073E" w:rsidP="0009073E">
            <w:pPr>
              <w:spacing w:after="0" w:line="200" w:lineRule="exact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9073E">
              <w:rPr>
                <w:rFonts w:ascii="Arial" w:hAnsi="Arial" w:cs="Arial"/>
                <w:sz w:val="18"/>
                <w:szCs w:val="18"/>
                <w:lang w:eastAsia="pl-PL"/>
              </w:rPr>
              <w:t>2. KSDO dostosowany do obowiązującego prawa oświatowego.</w:t>
            </w:r>
          </w:p>
        </w:tc>
      </w:tr>
      <w:tr w:rsidR="00556E34" w:rsidRPr="001B6667" w14:paraId="11F52A6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13E518A" w14:textId="2B3B4C74" w:rsidR="00556E34" w:rsidRPr="003C7976" w:rsidRDefault="00556E34" w:rsidP="00556E3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Brak możliwości zatrudnienia osób o odpowiednich kompetencjach  niezbędnych do utrzymania efektów projektu.</w:t>
            </w:r>
          </w:p>
        </w:tc>
        <w:tc>
          <w:tcPr>
            <w:tcW w:w="1701" w:type="dxa"/>
            <w:shd w:val="clear" w:color="auto" w:fill="FFFFFF"/>
          </w:tcPr>
          <w:p w14:paraId="4ECADDF8" w14:textId="0EA5E077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7B24DD5" w14:textId="3C015B62" w:rsidR="00556E34" w:rsidRPr="003C7976" w:rsidRDefault="00556E34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52BC252C" w14:textId="1059CDE0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Elastyczne zarządzanie zasobami kadrowymi, umożliwiające dostosowanie </w:t>
            </w:r>
          </w:p>
          <w:p w14:paraId="4C6E45ED" w14:textId="72AEBECA" w:rsidR="00556E34" w:rsidRPr="003C7976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potencjału kadrowego do bieżących potrzeb.</w:t>
            </w:r>
          </w:p>
          <w:p w14:paraId="1204289E" w14:textId="31B0538F" w:rsidR="00556E34" w:rsidRPr="003C7976" w:rsidRDefault="00D00338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b. </w:t>
            </w:r>
            <w:r w:rsidR="00556E34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niezbędne do zatrudnienia </w:t>
            </w:r>
          </w:p>
          <w:p w14:paraId="283D8B73" w14:textId="77777777" w:rsidR="00556E34" w:rsidRPr="00D00338" w:rsidRDefault="00556E34" w:rsidP="00556E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D0033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nowych osób.</w:t>
            </w:r>
          </w:p>
          <w:p w14:paraId="6E60C868" w14:textId="69E1682A" w:rsidR="00D00338" w:rsidRPr="00D00338" w:rsidRDefault="00D00338" w:rsidP="00D00338">
            <w:pPr>
              <w:rPr>
                <w:lang w:eastAsia="pl-PL"/>
              </w:rPr>
            </w:pPr>
            <w:r w:rsidRPr="00D00338">
              <w:rPr>
                <w:rFonts w:ascii="Arial" w:hAnsi="Arial" w:cs="Arial"/>
                <w:sz w:val="18"/>
                <w:szCs w:val="18"/>
                <w:lang w:eastAsia="pl-PL"/>
              </w:rPr>
              <w:t>2. Zapewnienie kadry o odpowiednich kompetencjach do utrzymania efektów projektu.</w:t>
            </w:r>
          </w:p>
        </w:tc>
      </w:tr>
      <w:tr w:rsidR="00556E34" w:rsidRPr="001B6667" w14:paraId="65C6186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19D0844" w14:textId="011BA16C" w:rsidR="00556E34" w:rsidRPr="003C7976" w:rsidRDefault="005D4900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Brak możliwości finansowania utrzymania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1052F58B" w14:textId="3575629E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9A28AFE" w14:textId="647E9781" w:rsidR="00556E34" w:rsidRPr="003C7976" w:rsidRDefault="005D4900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52CA89C" w14:textId="3B810D59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Odpowiednio wczesne ubieganie się o środki finansowe niezbędne do </w:t>
            </w:r>
          </w:p>
          <w:p w14:paraId="3D4D3A58" w14:textId="77777777" w:rsidR="005D4900" w:rsidRPr="003C7976" w:rsidRDefault="005D490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utrzymanie efektów realizacji projektu.</w:t>
            </w:r>
          </w:p>
          <w:p w14:paraId="24BA48EF" w14:textId="77777777" w:rsidR="00556E34" w:rsidRPr="001C6680" w:rsidRDefault="001C6680" w:rsidP="005D490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5D4900"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Poszukiwanie innych niż budżet państwa źródeł </w:t>
            </w:r>
            <w:r w:rsidR="005D490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finansowania.</w:t>
            </w:r>
          </w:p>
          <w:p w14:paraId="4BBB26A3" w14:textId="0C997D32" w:rsidR="001C6680" w:rsidRPr="001C6680" w:rsidRDefault="001C6680" w:rsidP="001C6680">
            <w:pPr>
              <w:rPr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Zapewnienie odpowiednich środków do utrzymania efektów realizacji projektu.</w:t>
            </w:r>
          </w:p>
        </w:tc>
      </w:tr>
      <w:tr w:rsidR="00556E34" w:rsidRPr="001B6667" w14:paraId="725043D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10B5BA3" w14:textId="2C9D3F79" w:rsidR="00556E34" w:rsidRPr="003C7976" w:rsidRDefault="003C7976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976">
              <w:rPr>
                <w:rFonts w:ascii="Arial" w:hAnsi="Arial" w:cs="Arial"/>
                <w:sz w:val="18"/>
                <w:szCs w:val="18"/>
              </w:rPr>
              <w:t>Zmiany technologiczne wpływające na utrzymanie efektów realizacji projektu</w:t>
            </w:r>
          </w:p>
        </w:tc>
        <w:tc>
          <w:tcPr>
            <w:tcW w:w="1701" w:type="dxa"/>
            <w:shd w:val="clear" w:color="auto" w:fill="FFFFFF"/>
          </w:tcPr>
          <w:p w14:paraId="5BC76DBB" w14:textId="04AC42AD" w:rsidR="00556E34" w:rsidRPr="003C7976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97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CC97FF8" w14:textId="694A8077" w:rsidR="00556E34" w:rsidRPr="001C6680" w:rsidRDefault="003C7976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6A57632" w14:textId="7BD07E9F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1. </w:t>
            </w:r>
            <w:r w:rsidR="001C6680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a. </w:t>
            </w: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Ubieganie się o środki na </w:t>
            </w:r>
          </w:p>
          <w:p w14:paraId="14B41F74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dostosowanie systemu do </w:t>
            </w:r>
          </w:p>
          <w:p w14:paraId="5D275CF6" w14:textId="77777777" w:rsidR="003C7976" w:rsidRPr="001C6680" w:rsidRDefault="003C7976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zmieniających się technologii.</w:t>
            </w:r>
          </w:p>
          <w:p w14:paraId="5438E35F" w14:textId="77777777" w:rsidR="00556E34" w:rsidRPr="001C6680" w:rsidRDefault="001C6680" w:rsidP="003C797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</w:t>
            </w:r>
            <w:r w:rsidR="003C7976" w:rsidRPr="001C668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. Monitoring rynku technologicznego, aby odpowiednio wcześnie zareagować na zmiany.</w:t>
            </w:r>
          </w:p>
          <w:p w14:paraId="293F0930" w14:textId="2F0E3256" w:rsidR="001C6680" w:rsidRPr="001C6680" w:rsidRDefault="001C6680" w:rsidP="001C66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C6680">
              <w:rPr>
                <w:rFonts w:ascii="Arial" w:hAnsi="Arial" w:cs="Arial"/>
                <w:sz w:val="18"/>
                <w:szCs w:val="18"/>
                <w:lang w:eastAsia="pl-PL"/>
              </w:rPr>
              <w:t>2. Dostosowanie systemu do nowych technologii.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4B64EB" w14:textId="11EC79E5" w:rsidR="00BE2964" w:rsidRPr="00BE2964" w:rsidRDefault="00BE2964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E2964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7C895663" w14:textId="6DAB3D3E" w:rsidR="00017676" w:rsidRPr="0001767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3" w:name="_Hlk18274129"/>
      <w:r w:rsidR="00017676" w:rsidRPr="00431B48">
        <w:rPr>
          <w:rFonts w:ascii="Arial" w:hAnsi="Arial" w:cs="Arial"/>
          <w:b/>
          <w:sz w:val="20"/>
          <w:szCs w:val="20"/>
        </w:rPr>
        <w:t xml:space="preserve">Paweł </w:t>
      </w:r>
      <w:r w:rsidR="00BD57AE" w:rsidRPr="00431B48">
        <w:rPr>
          <w:rFonts w:ascii="Arial" w:hAnsi="Arial" w:cs="Arial"/>
          <w:b/>
          <w:sz w:val="20"/>
          <w:szCs w:val="20"/>
        </w:rPr>
        <w:t>Bednarski</w:t>
      </w:r>
      <w:r w:rsidR="00431B48" w:rsidRPr="00431B48">
        <w:rPr>
          <w:rFonts w:ascii="Arial" w:hAnsi="Arial" w:cs="Arial"/>
          <w:b/>
          <w:sz w:val="20"/>
          <w:szCs w:val="20"/>
        </w:rPr>
        <w:t xml:space="preserve">, </w:t>
      </w:r>
      <w:hyperlink r:id="rId8" w:history="1">
        <w:r w:rsidR="00431B48" w:rsidRPr="00431B48">
          <w:rPr>
            <w:rStyle w:val="Hipercze"/>
            <w:rFonts w:ascii="Arial" w:hAnsi="Arial" w:cs="Arial"/>
            <w:b/>
            <w:color w:val="auto"/>
            <w:sz w:val="20"/>
            <w:szCs w:val="20"/>
          </w:rPr>
          <w:t>p</w:t>
        </w:r>
        <w:r w:rsidR="00431B48" w:rsidRPr="00431B48">
          <w:rPr>
            <w:rStyle w:val="Hipercze"/>
            <w:rFonts w:ascii="Arial" w:hAnsi="Arial" w:cs="Arial"/>
            <w:color w:val="auto"/>
            <w:sz w:val="20"/>
            <w:szCs w:val="20"/>
          </w:rPr>
          <w:t>awel.bednarski@cie.gov.pl</w:t>
        </w:r>
      </w:hyperlink>
      <w:r w:rsidR="00431B48" w:rsidRPr="00431B48">
        <w:rPr>
          <w:rFonts w:ascii="Arial" w:hAnsi="Arial" w:cs="Arial"/>
          <w:sz w:val="20"/>
          <w:szCs w:val="20"/>
        </w:rPr>
        <w:t>, 223474366</w:t>
      </w:r>
    </w:p>
    <w:bookmarkEnd w:id="3"/>
    <w:p w14:paraId="5ACC80B6" w14:textId="1FE2D9AF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153ED" w14:textId="77777777" w:rsidR="00431CED" w:rsidRDefault="00431CED" w:rsidP="00BB2420">
      <w:pPr>
        <w:spacing w:after="0" w:line="240" w:lineRule="auto"/>
      </w:pPr>
      <w:r>
        <w:separator/>
      </w:r>
    </w:p>
  </w:endnote>
  <w:endnote w:type="continuationSeparator" w:id="0">
    <w:p w14:paraId="025CEB7A" w14:textId="77777777" w:rsidR="00431CED" w:rsidRDefault="00431CE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DE095" w14:textId="77777777" w:rsidR="00431CED" w:rsidRDefault="00431CED" w:rsidP="00BB2420">
      <w:pPr>
        <w:spacing w:after="0" w:line="240" w:lineRule="auto"/>
      </w:pPr>
      <w:r>
        <w:separator/>
      </w:r>
    </w:p>
  </w:footnote>
  <w:footnote w:type="continuationSeparator" w:id="0">
    <w:p w14:paraId="0F11468C" w14:textId="77777777" w:rsidR="00431CED" w:rsidRDefault="00431CED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2167D9"/>
    <w:multiLevelType w:val="hybridMultilevel"/>
    <w:tmpl w:val="D8EC4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11BCA"/>
    <w:multiLevelType w:val="hybridMultilevel"/>
    <w:tmpl w:val="B6161074"/>
    <w:lvl w:ilvl="0" w:tplc="7778CD04">
      <w:start w:val="1"/>
      <w:numFmt w:val="decimal"/>
      <w:lvlText w:val="%1."/>
      <w:lvlJc w:val="left"/>
      <w:pPr>
        <w:ind w:left="720" w:hanging="360"/>
      </w:pPr>
    </w:lvl>
    <w:lvl w:ilvl="1" w:tplc="B09611DA">
      <w:start w:val="1"/>
      <w:numFmt w:val="decimal"/>
      <w:lvlText w:val="%2."/>
      <w:lvlJc w:val="left"/>
      <w:pPr>
        <w:ind w:left="720" w:hanging="360"/>
      </w:pPr>
    </w:lvl>
    <w:lvl w:ilvl="2" w:tplc="281AF26C">
      <w:start w:val="1"/>
      <w:numFmt w:val="decimal"/>
      <w:lvlText w:val="%3."/>
      <w:lvlJc w:val="left"/>
      <w:pPr>
        <w:ind w:left="720" w:hanging="360"/>
      </w:pPr>
    </w:lvl>
    <w:lvl w:ilvl="3" w:tplc="AF4C90DA">
      <w:start w:val="1"/>
      <w:numFmt w:val="decimal"/>
      <w:lvlText w:val="%4."/>
      <w:lvlJc w:val="left"/>
      <w:pPr>
        <w:ind w:left="720" w:hanging="360"/>
      </w:pPr>
    </w:lvl>
    <w:lvl w:ilvl="4" w:tplc="848C6C76">
      <w:start w:val="1"/>
      <w:numFmt w:val="decimal"/>
      <w:lvlText w:val="%5."/>
      <w:lvlJc w:val="left"/>
      <w:pPr>
        <w:ind w:left="720" w:hanging="360"/>
      </w:pPr>
    </w:lvl>
    <w:lvl w:ilvl="5" w:tplc="8E28F876">
      <w:start w:val="1"/>
      <w:numFmt w:val="decimal"/>
      <w:lvlText w:val="%6."/>
      <w:lvlJc w:val="left"/>
      <w:pPr>
        <w:ind w:left="720" w:hanging="360"/>
      </w:pPr>
    </w:lvl>
    <w:lvl w:ilvl="6" w:tplc="6BECBA0C">
      <w:start w:val="1"/>
      <w:numFmt w:val="decimal"/>
      <w:lvlText w:val="%7."/>
      <w:lvlJc w:val="left"/>
      <w:pPr>
        <w:ind w:left="720" w:hanging="360"/>
      </w:pPr>
    </w:lvl>
    <w:lvl w:ilvl="7" w:tplc="0B727006">
      <w:start w:val="1"/>
      <w:numFmt w:val="decimal"/>
      <w:lvlText w:val="%8."/>
      <w:lvlJc w:val="left"/>
      <w:pPr>
        <w:ind w:left="720" w:hanging="360"/>
      </w:pPr>
    </w:lvl>
    <w:lvl w:ilvl="8" w:tplc="F184D96E">
      <w:start w:val="1"/>
      <w:numFmt w:val="decimal"/>
      <w:lvlText w:val="%9."/>
      <w:lvlJc w:val="left"/>
      <w:pPr>
        <w:ind w:left="72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93CE6"/>
    <w:multiLevelType w:val="hybridMultilevel"/>
    <w:tmpl w:val="A484E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A211A"/>
    <w:multiLevelType w:val="hybridMultilevel"/>
    <w:tmpl w:val="4140947E"/>
    <w:lvl w:ilvl="0" w:tplc="0ED09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F40DC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0F0E7B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C2C63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2FAF4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F4807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29C0D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F8AE8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DE654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737368"/>
    <w:multiLevelType w:val="hybridMultilevel"/>
    <w:tmpl w:val="3A149B44"/>
    <w:lvl w:ilvl="0" w:tplc="0BC2581E">
      <w:start w:val="1"/>
      <w:numFmt w:val="decimal"/>
      <w:lvlText w:val="%1."/>
      <w:lvlJc w:val="left"/>
      <w:pPr>
        <w:ind w:left="720" w:hanging="360"/>
      </w:pPr>
    </w:lvl>
    <w:lvl w:ilvl="1" w:tplc="D0B0A2EC">
      <w:start w:val="1"/>
      <w:numFmt w:val="decimal"/>
      <w:lvlText w:val="%2."/>
      <w:lvlJc w:val="left"/>
      <w:pPr>
        <w:ind w:left="720" w:hanging="360"/>
      </w:pPr>
    </w:lvl>
    <w:lvl w:ilvl="2" w:tplc="ADA66D62">
      <w:start w:val="1"/>
      <w:numFmt w:val="decimal"/>
      <w:lvlText w:val="%3."/>
      <w:lvlJc w:val="left"/>
      <w:pPr>
        <w:ind w:left="720" w:hanging="360"/>
      </w:pPr>
    </w:lvl>
    <w:lvl w:ilvl="3" w:tplc="C96E2AB2">
      <w:start w:val="1"/>
      <w:numFmt w:val="decimal"/>
      <w:lvlText w:val="%4."/>
      <w:lvlJc w:val="left"/>
      <w:pPr>
        <w:ind w:left="720" w:hanging="360"/>
      </w:pPr>
    </w:lvl>
    <w:lvl w:ilvl="4" w:tplc="5DA4D5EE">
      <w:start w:val="1"/>
      <w:numFmt w:val="decimal"/>
      <w:lvlText w:val="%5."/>
      <w:lvlJc w:val="left"/>
      <w:pPr>
        <w:ind w:left="720" w:hanging="360"/>
      </w:pPr>
    </w:lvl>
    <w:lvl w:ilvl="5" w:tplc="B30691F6">
      <w:start w:val="1"/>
      <w:numFmt w:val="decimal"/>
      <w:lvlText w:val="%6."/>
      <w:lvlJc w:val="left"/>
      <w:pPr>
        <w:ind w:left="720" w:hanging="360"/>
      </w:pPr>
    </w:lvl>
    <w:lvl w:ilvl="6" w:tplc="0310D498">
      <w:start w:val="1"/>
      <w:numFmt w:val="decimal"/>
      <w:lvlText w:val="%7."/>
      <w:lvlJc w:val="left"/>
      <w:pPr>
        <w:ind w:left="720" w:hanging="360"/>
      </w:pPr>
    </w:lvl>
    <w:lvl w:ilvl="7" w:tplc="7BC25E96">
      <w:start w:val="1"/>
      <w:numFmt w:val="decimal"/>
      <w:lvlText w:val="%8."/>
      <w:lvlJc w:val="left"/>
      <w:pPr>
        <w:ind w:left="720" w:hanging="360"/>
      </w:pPr>
    </w:lvl>
    <w:lvl w:ilvl="8" w:tplc="F6909D0C">
      <w:start w:val="1"/>
      <w:numFmt w:val="decimal"/>
      <w:lvlText w:val="%9."/>
      <w:lvlJc w:val="left"/>
      <w:pPr>
        <w:ind w:left="720" w:hanging="36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F5AF7"/>
    <w:multiLevelType w:val="hybridMultilevel"/>
    <w:tmpl w:val="F402B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33586708">
    <w:abstractNumId w:val="16"/>
  </w:num>
  <w:num w:numId="2" w16cid:durableId="614409917">
    <w:abstractNumId w:val="2"/>
  </w:num>
  <w:num w:numId="3" w16cid:durableId="737628183">
    <w:abstractNumId w:val="25"/>
  </w:num>
  <w:num w:numId="4" w16cid:durableId="1676493341">
    <w:abstractNumId w:val="13"/>
  </w:num>
  <w:num w:numId="5" w16cid:durableId="1883051684">
    <w:abstractNumId w:val="22"/>
  </w:num>
  <w:num w:numId="6" w16cid:durableId="471872258">
    <w:abstractNumId w:val="5"/>
  </w:num>
  <w:num w:numId="7" w16cid:durableId="373970616">
    <w:abstractNumId w:val="19"/>
  </w:num>
  <w:num w:numId="8" w16cid:durableId="844789538">
    <w:abstractNumId w:val="0"/>
  </w:num>
  <w:num w:numId="9" w16cid:durableId="1507591066">
    <w:abstractNumId w:val="8"/>
  </w:num>
  <w:num w:numId="10" w16cid:durableId="1689064305">
    <w:abstractNumId w:val="6"/>
  </w:num>
  <w:num w:numId="11" w16cid:durableId="199561421">
    <w:abstractNumId w:val="7"/>
  </w:num>
  <w:num w:numId="12" w16cid:durableId="1742825693">
    <w:abstractNumId w:val="20"/>
  </w:num>
  <w:num w:numId="13" w16cid:durableId="681588386">
    <w:abstractNumId w:val="17"/>
  </w:num>
  <w:num w:numId="14" w16cid:durableId="1096318294">
    <w:abstractNumId w:val="1"/>
  </w:num>
  <w:num w:numId="15" w16cid:durableId="1266302705">
    <w:abstractNumId w:val="23"/>
  </w:num>
  <w:num w:numId="16" w16cid:durableId="1970472795">
    <w:abstractNumId w:val="10"/>
  </w:num>
  <w:num w:numId="17" w16cid:durableId="1965456729">
    <w:abstractNumId w:val="15"/>
  </w:num>
  <w:num w:numId="18" w16cid:durableId="306860305">
    <w:abstractNumId w:val="14"/>
  </w:num>
  <w:num w:numId="19" w16cid:durableId="1914393879">
    <w:abstractNumId w:val="11"/>
  </w:num>
  <w:num w:numId="20" w16cid:durableId="808716733">
    <w:abstractNumId w:val="24"/>
  </w:num>
  <w:num w:numId="21" w16cid:durableId="309361804">
    <w:abstractNumId w:val="3"/>
  </w:num>
  <w:num w:numId="22" w16cid:durableId="43875033">
    <w:abstractNumId w:val="12"/>
  </w:num>
  <w:num w:numId="23" w16cid:durableId="1860847489">
    <w:abstractNumId w:val="4"/>
  </w:num>
  <w:num w:numId="24" w16cid:durableId="878857120">
    <w:abstractNumId w:val="18"/>
  </w:num>
  <w:num w:numId="25" w16cid:durableId="568615114">
    <w:abstractNumId w:val="21"/>
  </w:num>
  <w:num w:numId="26" w16cid:durableId="17446376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tarzyna Gut">
    <w15:presenceInfo w15:providerId="Windows Live" w15:userId="ae12b16d30fd0afb"/>
  </w15:person>
  <w15:person w15:author="Gałązka Anna">
    <w15:presenceInfo w15:providerId="AD" w15:userId="S::Anna.Galazka@cyfra.gov.pl::1e12c8de-6583-4cdd-96dc-5494bb5d41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B86"/>
    <w:rsid w:val="00003CB0"/>
    <w:rsid w:val="00006E59"/>
    <w:rsid w:val="00017676"/>
    <w:rsid w:val="00043DD9"/>
    <w:rsid w:val="000445DA"/>
    <w:rsid w:val="00044D68"/>
    <w:rsid w:val="00047D9D"/>
    <w:rsid w:val="0006403E"/>
    <w:rsid w:val="00070663"/>
    <w:rsid w:val="00071880"/>
    <w:rsid w:val="0007684E"/>
    <w:rsid w:val="00084E5B"/>
    <w:rsid w:val="000854D4"/>
    <w:rsid w:val="00087231"/>
    <w:rsid w:val="0009073E"/>
    <w:rsid w:val="00095944"/>
    <w:rsid w:val="000A1DFB"/>
    <w:rsid w:val="000A2F32"/>
    <w:rsid w:val="000A3938"/>
    <w:rsid w:val="000B059E"/>
    <w:rsid w:val="000B3E49"/>
    <w:rsid w:val="000C2A40"/>
    <w:rsid w:val="000E0060"/>
    <w:rsid w:val="000E1828"/>
    <w:rsid w:val="000E4BF8"/>
    <w:rsid w:val="000F0058"/>
    <w:rsid w:val="000F20A9"/>
    <w:rsid w:val="000F307B"/>
    <w:rsid w:val="000F30B9"/>
    <w:rsid w:val="0011693F"/>
    <w:rsid w:val="00122388"/>
    <w:rsid w:val="00124C3D"/>
    <w:rsid w:val="001309CA"/>
    <w:rsid w:val="00136A2D"/>
    <w:rsid w:val="00141A92"/>
    <w:rsid w:val="00142C1C"/>
    <w:rsid w:val="001441D4"/>
    <w:rsid w:val="00145E84"/>
    <w:rsid w:val="0015102C"/>
    <w:rsid w:val="00153381"/>
    <w:rsid w:val="00172368"/>
    <w:rsid w:val="001731DC"/>
    <w:rsid w:val="00176FBB"/>
    <w:rsid w:val="00181E97"/>
    <w:rsid w:val="001821D3"/>
    <w:rsid w:val="00182A08"/>
    <w:rsid w:val="001A2EF2"/>
    <w:rsid w:val="001C2D74"/>
    <w:rsid w:val="001C4ADD"/>
    <w:rsid w:val="001C6680"/>
    <w:rsid w:val="001C7FAC"/>
    <w:rsid w:val="001D167C"/>
    <w:rsid w:val="001E0CAC"/>
    <w:rsid w:val="001E16A3"/>
    <w:rsid w:val="001E1DEA"/>
    <w:rsid w:val="001E5A30"/>
    <w:rsid w:val="001E7199"/>
    <w:rsid w:val="001F21C0"/>
    <w:rsid w:val="001F24A0"/>
    <w:rsid w:val="001F61B5"/>
    <w:rsid w:val="001F67EC"/>
    <w:rsid w:val="0020330A"/>
    <w:rsid w:val="00236E4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3F55"/>
    <w:rsid w:val="002D7ADA"/>
    <w:rsid w:val="002E2FAF"/>
    <w:rsid w:val="002F29A3"/>
    <w:rsid w:val="0030196F"/>
    <w:rsid w:val="00302775"/>
    <w:rsid w:val="00304D04"/>
    <w:rsid w:val="00310D8E"/>
    <w:rsid w:val="00312D7D"/>
    <w:rsid w:val="003221F2"/>
    <w:rsid w:val="00322614"/>
    <w:rsid w:val="00334A24"/>
    <w:rsid w:val="00337246"/>
    <w:rsid w:val="003410FE"/>
    <w:rsid w:val="003508E7"/>
    <w:rsid w:val="003542F1"/>
    <w:rsid w:val="00356A3E"/>
    <w:rsid w:val="003642B8"/>
    <w:rsid w:val="00373AD6"/>
    <w:rsid w:val="00392919"/>
    <w:rsid w:val="003A4115"/>
    <w:rsid w:val="003B5231"/>
    <w:rsid w:val="003B5B7A"/>
    <w:rsid w:val="003C5AAF"/>
    <w:rsid w:val="003C7325"/>
    <w:rsid w:val="003C7976"/>
    <w:rsid w:val="003D7DD0"/>
    <w:rsid w:val="003E1C2A"/>
    <w:rsid w:val="003E3144"/>
    <w:rsid w:val="00405EA4"/>
    <w:rsid w:val="0041034F"/>
    <w:rsid w:val="004118A3"/>
    <w:rsid w:val="0041576D"/>
    <w:rsid w:val="00423A26"/>
    <w:rsid w:val="00425046"/>
    <w:rsid w:val="00431B48"/>
    <w:rsid w:val="00431CED"/>
    <w:rsid w:val="004350B8"/>
    <w:rsid w:val="00443FAD"/>
    <w:rsid w:val="00444AAB"/>
    <w:rsid w:val="00450089"/>
    <w:rsid w:val="00453DD7"/>
    <w:rsid w:val="00454023"/>
    <w:rsid w:val="004729D1"/>
    <w:rsid w:val="004C1D48"/>
    <w:rsid w:val="004C585A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2567A"/>
    <w:rsid w:val="005332D6"/>
    <w:rsid w:val="00544DFE"/>
    <w:rsid w:val="005548F2"/>
    <w:rsid w:val="00556E34"/>
    <w:rsid w:val="005731E5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4900"/>
    <w:rsid w:val="005D5AAB"/>
    <w:rsid w:val="005D6E12"/>
    <w:rsid w:val="005E0ED8"/>
    <w:rsid w:val="005E3798"/>
    <w:rsid w:val="005E6ABD"/>
    <w:rsid w:val="005F41FA"/>
    <w:rsid w:val="00600AE4"/>
    <w:rsid w:val="006054AA"/>
    <w:rsid w:val="00606E89"/>
    <w:rsid w:val="0062054D"/>
    <w:rsid w:val="00632296"/>
    <w:rsid w:val="006334BF"/>
    <w:rsid w:val="00635A54"/>
    <w:rsid w:val="00646AF9"/>
    <w:rsid w:val="00654167"/>
    <w:rsid w:val="00661A62"/>
    <w:rsid w:val="0066417E"/>
    <w:rsid w:val="006731D9"/>
    <w:rsid w:val="006822BC"/>
    <w:rsid w:val="00687368"/>
    <w:rsid w:val="006948D3"/>
    <w:rsid w:val="00697842"/>
    <w:rsid w:val="006A60AA"/>
    <w:rsid w:val="006B034F"/>
    <w:rsid w:val="006B5117"/>
    <w:rsid w:val="006C78AE"/>
    <w:rsid w:val="006D1355"/>
    <w:rsid w:val="006E0CFA"/>
    <w:rsid w:val="006E6205"/>
    <w:rsid w:val="00701800"/>
    <w:rsid w:val="00725708"/>
    <w:rsid w:val="00727C91"/>
    <w:rsid w:val="00740A47"/>
    <w:rsid w:val="00745558"/>
    <w:rsid w:val="00746ABD"/>
    <w:rsid w:val="00750467"/>
    <w:rsid w:val="007700F0"/>
    <w:rsid w:val="0077418F"/>
    <w:rsid w:val="00775C44"/>
    <w:rsid w:val="00776802"/>
    <w:rsid w:val="007806B5"/>
    <w:rsid w:val="007830A6"/>
    <w:rsid w:val="00784381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20B8"/>
    <w:rsid w:val="007E341A"/>
    <w:rsid w:val="007F126F"/>
    <w:rsid w:val="0080110D"/>
    <w:rsid w:val="00803FBE"/>
    <w:rsid w:val="00805178"/>
    <w:rsid w:val="00806134"/>
    <w:rsid w:val="008064F2"/>
    <w:rsid w:val="00806553"/>
    <w:rsid w:val="008163E5"/>
    <w:rsid w:val="00823B44"/>
    <w:rsid w:val="00830B70"/>
    <w:rsid w:val="00834776"/>
    <w:rsid w:val="00840749"/>
    <w:rsid w:val="008452C8"/>
    <w:rsid w:val="008732AF"/>
    <w:rsid w:val="00873FC9"/>
    <w:rsid w:val="0087452F"/>
    <w:rsid w:val="00875528"/>
    <w:rsid w:val="00884686"/>
    <w:rsid w:val="008A332F"/>
    <w:rsid w:val="008A52F6"/>
    <w:rsid w:val="008B202F"/>
    <w:rsid w:val="008C4BCD"/>
    <w:rsid w:val="008C6721"/>
    <w:rsid w:val="008D3826"/>
    <w:rsid w:val="008F2D9B"/>
    <w:rsid w:val="008F67EE"/>
    <w:rsid w:val="008F710A"/>
    <w:rsid w:val="00904B31"/>
    <w:rsid w:val="00904C7B"/>
    <w:rsid w:val="00907F6D"/>
    <w:rsid w:val="00911190"/>
    <w:rsid w:val="0091332C"/>
    <w:rsid w:val="009152A8"/>
    <w:rsid w:val="009169A3"/>
    <w:rsid w:val="009256F2"/>
    <w:rsid w:val="00933887"/>
    <w:rsid w:val="00933BEC"/>
    <w:rsid w:val="009347B8"/>
    <w:rsid w:val="00936729"/>
    <w:rsid w:val="009516EB"/>
    <w:rsid w:val="0095183B"/>
    <w:rsid w:val="00952126"/>
    <w:rsid w:val="00952617"/>
    <w:rsid w:val="00962A44"/>
    <w:rsid w:val="009663A6"/>
    <w:rsid w:val="00971A40"/>
    <w:rsid w:val="00976434"/>
    <w:rsid w:val="00992EA3"/>
    <w:rsid w:val="009967CA"/>
    <w:rsid w:val="009A17FF"/>
    <w:rsid w:val="009B4181"/>
    <w:rsid w:val="009B4423"/>
    <w:rsid w:val="009C6140"/>
    <w:rsid w:val="009D2FA4"/>
    <w:rsid w:val="009D7D8A"/>
    <w:rsid w:val="009E0BDB"/>
    <w:rsid w:val="009E34FE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477FD"/>
    <w:rsid w:val="00A56616"/>
    <w:rsid w:val="00A56D63"/>
    <w:rsid w:val="00A65E01"/>
    <w:rsid w:val="00A67685"/>
    <w:rsid w:val="00A728AE"/>
    <w:rsid w:val="00A804AE"/>
    <w:rsid w:val="00A86449"/>
    <w:rsid w:val="00A87C1C"/>
    <w:rsid w:val="00A92887"/>
    <w:rsid w:val="00A9568F"/>
    <w:rsid w:val="00AA4CAB"/>
    <w:rsid w:val="00AA51AD"/>
    <w:rsid w:val="00AA730D"/>
    <w:rsid w:val="00AB2239"/>
    <w:rsid w:val="00AB2E01"/>
    <w:rsid w:val="00AC4FED"/>
    <w:rsid w:val="00AC7E26"/>
    <w:rsid w:val="00AD0927"/>
    <w:rsid w:val="00AD344D"/>
    <w:rsid w:val="00AD45BB"/>
    <w:rsid w:val="00AE0974"/>
    <w:rsid w:val="00AE1643"/>
    <w:rsid w:val="00AE3A6C"/>
    <w:rsid w:val="00AF09B8"/>
    <w:rsid w:val="00AF567D"/>
    <w:rsid w:val="00B11DC2"/>
    <w:rsid w:val="00B17709"/>
    <w:rsid w:val="00B1786E"/>
    <w:rsid w:val="00B23828"/>
    <w:rsid w:val="00B27EE9"/>
    <w:rsid w:val="00B41415"/>
    <w:rsid w:val="00B440C3"/>
    <w:rsid w:val="00B46B7D"/>
    <w:rsid w:val="00B50560"/>
    <w:rsid w:val="00B51676"/>
    <w:rsid w:val="00B5532F"/>
    <w:rsid w:val="00B64B3C"/>
    <w:rsid w:val="00B673C6"/>
    <w:rsid w:val="00B74859"/>
    <w:rsid w:val="00B80178"/>
    <w:rsid w:val="00B8538D"/>
    <w:rsid w:val="00B87D3D"/>
    <w:rsid w:val="00B91243"/>
    <w:rsid w:val="00BA481C"/>
    <w:rsid w:val="00BB059E"/>
    <w:rsid w:val="00BB18FD"/>
    <w:rsid w:val="00BB2420"/>
    <w:rsid w:val="00BB2C11"/>
    <w:rsid w:val="00BB49AC"/>
    <w:rsid w:val="00BB5ACE"/>
    <w:rsid w:val="00BC1BD2"/>
    <w:rsid w:val="00BC6BE4"/>
    <w:rsid w:val="00BD57AE"/>
    <w:rsid w:val="00BE2964"/>
    <w:rsid w:val="00BE2C7A"/>
    <w:rsid w:val="00BE47CD"/>
    <w:rsid w:val="00BE5BF9"/>
    <w:rsid w:val="00BF61B3"/>
    <w:rsid w:val="00BF6342"/>
    <w:rsid w:val="00C06E84"/>
    <w:rsid w:val="00C1106C"/>
    <w:rsid w:val="00C11DA8"/>
    <w:rsid w:val="00C15709"/>
    <w:rsid w:val="00C15E28"/>
    <w:rsid w:val="00C26361"/>
    <w:rsid w:val="00C302F1"/>
    <w:rsid w:val="00C3575F"/>
    <w:rsid w:val="00C42AEA"/>
    <w:rsid w:val="00C565CB"/>
    <w:rsid w:val="00C57985"/>
    <w:rsid w:val="00C6751B"/>
    <w:rsid w:val="00C74E79"/>
    <w:rsid w:val="00CA2A00"/>
    <w:rsid w:val="00CA516B"/>
    <w:rsid w:val="00CC0C21"/>
    <w:rsid w:val="00CC7E21"/>
    <w:rsid w:val="00CD665C"/>
    <w:rsid w:val="00CE4795"/>
    <w:rsid w:val="00CE68DE"/>
    <w:rsid w:val="00CE74F9"/>
    <w:rsid w:val="00CE7777"/>
    <w:rsid w:val="00CF080B"/>
    <w:rsid w:val="00CF2E64"/>
    <w:rsid w:val="00D00338"/>
    <w:rsid w:val="00D02F6D"/>
    <w:rsid w:val="00D22C21"/>
    <w:rsid w:val="00D25CFE"/>
    <w:rsid w:val="00D4607F"/>
    <w:rsid w:val="00D5365C"/>
    <w:rsid w:val="00D57025"/>
    <w:rsid w:val="00D57765"/>
    <w:rsid w:val="00D77F50"/>
    <w:rsid w:val="00D859F4"/>
    <w:rsid w:val="00D85A52"/>
    <w:rsid w:val="00D86FEC"/>
    <w:rsid w:val="00D97E70"/>
    <w:rsid w:val="00DA34DF"/>
    <w:rsid w:val="00DB69FD"/>
    <w:rsid w:val="00DC0A8A"/>
    <w:rsid w:val="00DC1705"/>
    <w:rsid w:val="00DC39A9"/>
    <w:rsid w:val="00DC4C79"/>
    <w:rsid w:val="00DD4549"/>
    <w:rsid w:val="00DE6249"/>
    <w:rsid w:val="00DE731D"/>
    <w:rsid w:val="00E0076D"/>
    <w:rsid w:val="00E04EE9"/>
    <w:rsid w:val="00E07678"/>
    <w:rsid w:val="00E11B44"/>
    <w:rsid w:val="00E15DA0"/>
    <w:rsid w:val="00E15DEB"/>
    <w:rsid w:val="00E1688D"/>
    <w:rsid w:val="00E203EB"/>
    <w:rsid w:val="00E35401"/>
    <w:rsid w:val="00E375DB"/>
    <w:rsid w:val="00E42938"/>
    <w:rsid w:val="00E46CD7"/>
    <w:rsid w:val="00E47508"/>
    <w:rsid w:val="00E50DF0"/>
    <w:rsid w:val="00E51CEC"/>
    <w:rsid w:val="00E55EB0"/>
    <w:rsid w:val="00E57BB7"/>
    <w:rsid w:val="00E61CB0"/>
    <w:rsid w:val="00E71256"/>
    <w:rsid w:val="00E71BCF"/>
    <w:rsid w:val="00E81CC3"/>
    <w:rsid w:val="00E81D7C"/>
    <w:rsid w:val="00E834C2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37DA4"/>
    <w:rsid w:val="00F45506"/>
    <w:rsid w:val="00F60062"/>
    <w:rsid w:val="00F613CC"/>
    <w:rsid w:val="00F74074"/>
    <w:rsid w:val="00F76777"/>
    <w:rsid w:val="00F83F2F"/>
    <w:rsid w:val="00F84FBA"/>
    <w:rsid w:val="00F86555"/>
    <w:rsid w:val="00F86C58"/>
    <w:rsid w:val="00F90AD3"/>
    <w:rsid w:val="00FC30C7"/>
    <w:rsid w:val="00FC3B03"/>
    <w:rsid w:val="00FF03A2"/>
    <w:rsid w:val="00FF22C4"/>
    <w:rsid w:val="00FF3913"/>
    <w:rsid w:val="00FF39D7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F58D59F0-0F85-422E-886B-219D0E0A6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31B4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B4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B41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bednarski@ci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2112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Gut</dc:creator>
  <cp:keywords/>
  <dc:description/>
  <cp:lastModifiedBy>Katarzyna Gut</cp:lastModifiedBy>
  <cp:revision>2</cp:revision>
  <dcterms:created xsi:type="dcterms:W3CDTF">2024-12-05T13:57:00Z</dcterms:created>
  <dcterms:modified xsi:type="dcterms:W3CDTF">2024-12-05T13:57:00Z</dcterms:modified>
</cp:coreProperties>
</file>